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664BF" w14:textId="6430F445" w:rsidR="007E7944" w:rsidRPr="007E7944" w:rsidRDefault="007E7944" w:rsidP="007E7944"/>
    <w:p w14:paraId="21B22714" w14:textId="0DE40649" w:rsidR="00BA16BB" w:rsidRPr="003073F2" w:rsidRDefault="001A7B97" w:rsidP="002B38D0">
      <w:pPr>
        <w:pStyle w:val="Nzev"/>
        <w:rPr>
          <w:sz w:val="32"/>
          <w:szCs w:val="20"/>
        </w:rPr>
      </w:pPr>
      <w:r w:rsidRPr="003073F2">
        <w:rPr>
          <w:noProof/>
          <w:sz w:val="32"/>
          <w:szCs w:val="20"/>
          <w:lang w:eastAsia="cs-CZ"/>
        </w:rPr>
        <mc:AlternateContent>
          <mc:Choice Requires="wps">
            <w:drawing>
              <wp:anchor distT="0" distB="0" distL="114300" distR="114300" simplePos="0" relativeHeight="251660288" behindDoc="0" locked="0" layoutInCell="1" allowOverlap="1" wp14:anchorId="0B10E2DB" wp14:editId="21DB9E10">
                <wp:simplePos x="0" y="0"/>
                <wp:positionH relativeFrom="page">
                  <wp:posOffset>3171190</wp:posOffset>
                </wp:positionH>
                <wp:positionV relativeFrom="page">
                  <wp:posOffset>774065</wp:posOffset>
                </wp:positionV>
                <wp:extent cx="3441700" cy="252095"/>
                <wp:effectExtent l="0" t="0" r="0" b="0"/>
                <wp:wrapNone/>
                <wp:docPr id="8"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13A89BD8" w14:textId="77777777" w:rsidR="00707E3C" w:rsidRPr="00321BCC" w:rsidRDefault="00707E3C"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B10E2DB" id="_x0000_t202" coordsize="21600,21600" o:spt="202" path="m,l,21600r21600,l21600,xe">
                <v:stroke joinstyle="miter"/>
                <v:path gradientshapeok="t" o:connecttype="rect"/>
              </v:shapetype>
              <v:shape id="Text Box 6" o:spid="_x0000_s1026" type="#_x0000_t202" style="position:absolute;left:0;text-align:left;margin-left:249.7pt;margin-top:60.9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" filled="f" stroked="f" strokeweight=".5pt">
                <v:textbox inset="0,0,.4mm,0">
                  <w:txbxContent>
                    <w:p w14:paraId="13A89BD8" w14:textId="77777777" w:rsidR="00707E3C" w:rsidRPr="00321BCC" w:rsidRDefault="00707E3C" w:rsidP="00321BCC">
                      <w:pPr>
                        <w:pStyle w:val="DocumentSubtitleCzechRadio"/>
                      </w:pPr>
                    </w:p>
                  </w:txbxContent>
                </v:textbox>
                <w10:wrap anchorx="page" anchory="page"/>
              </v:shape>
            </w:pict>
          </mc:Fallback>
        </mc:AlternateContent>
      </w:r>
      <w:r w:rsidRPr="003073F2">
        <w:rPr>
          <w:noProof/>
          <w:sz w:val="32"/>
          <w:szCs w:val="20"/>
          <w:lang w:eastAsia="cs-CZ"/>
        </w:rPr>
        <mc:AlternateContent>
          <mc:Choice Requires="wps">
            <w:drawing>
              <wp:anchor distT="0" distB="0" distL="114300" distR="114300" simplePos="0" relativeHeight="251664384" behindDoc="0" locked="0" layoutInCell="1" allowOverlap="1" wp14:anchorId="014B8FA0" wp14:editId="4AD1AF5C">
                <wp:simplePos x="0" y="0"/>
                <wp:positionH relativeFrom="page">
                  <wp:posOffset>3094990</wp:posOffset>
                </wp:positionH>
                <wp:positionV relativeFrom="page">
                  <wp:posOffset>1062355</wp:posOffset>
                </wp:positionV>
                <wp:extent cx="3441700" cy="45085"/>
                <wp:effectExtent l="0" t="0" r="0" b="0"/>
                <wp:wrapNone/>
                <wp:docPr id="7" name="Text Box 6"/>
                <wp:cNvGraphicFramePr/>
                <a:graphic xmlns:a="http://schemas.openxmlformats.org/drawingml/2006/main">
                  <a:graphicData uri="http://schemas.microsoft.com/office/word/2010/wordprocessingShape">
                    <wps:wsp>
                      <wps:cNvSpPr txBox="1"/>
                      <wps:spPr>
                        <a:xfrm>
                          <a:off x="0" y="0"/>
                          <a:ext cx="3441700" cy="45085"/>
                        </a:xfrm>
                        <a:prstGeom prst="rect">
                          <a:avLst/>
                        </a:prstGeom>
                        <a:noFill/>
                        <a:ln w="6350">
                          <a:noFill/>
                        </a:ln>
                        <a:effectLst/>
                      </wps:spPr>
                      <wps:txbx>
                        <w:txbxContent>
                          <w:p w14:paraId="5EBAC11D" w14:textId="77777777" w:rsidR="00707E3C" w:rsidRPr="00321BCC" w:rsidRDefault="00707E3C"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14B8FA0" id="_x0000_s1027" type="#_x0000_t202" style="position:absolute;left:0;text-align:left;margin-left:243.7pt;margin-top:83.65pt;width:271pt;height:3.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" filled="f" stroked="f" strokeweight=".5pt">
                <v:textbox inset="0,0,.4mm,0">
                  <w:txbxContent>
                    <w:p w14:paraId="5EBAC11D" w14:textId="77777777" w:rsidR="00707E3C" w:rsidRPr="00321BCC" w:rsidRDefault="00707E3C" w:rsidP="00BA16BB">
                      <w:pPr>
                        <w:pStyle w:val="DocumentSubtitleCzechRadio"/>
                      </w:pPr>
                    </w:p>
                  </w:txbxContent>
                </v:textbox>
                <w10:wrap anchorx="page" anchory="page"/>
              </v:shape>
            </w:pict>
          </mc:Fallback>
        </mc:AlternateContent>
      </w:r>
      <w:r w:rsidRPr="003073F2">
        <w:rPr>
          <w:noProof/>
          <w:sz w:val="32"/>
          <w:szCs w:val="20"/>
          <w:lang w:eastAsia="cs-CZ"/>
        </w:rPr>
        <mc:AlternateContent>
          <mc:Choice Requires="wps">
            <w:drawing>
              <wp:anchor distT="0" distB="0" distL="114300" distR="114300" simplePos="0" relativeHeight="251658240" behindDoc="0" locked="0" layoutInCell="1" allowOverlap="1" wp14:anchorId="69414C24" wp14:editId="0912DFB7">
                <wp:simplePos x="0" y="0"/>
                <wp:positionH relativeFrom="page">
                  <wp:posOffset>3094990</wp:posOffset>
                </wp:positionH>
                <wp:positionV relativeFrom="page">
                  <wp:posOffset>597535</wp:posOffset>
                </wp:positionV>
                <wp:extent cx="3441700" cy="428625"/>
                <wp:effectExtent l="0" t="0" r="0" b="0"/>
                <wp:wrapNone/>
                <wp:docPr id="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5618761" w14:textId="77777777" w:rsidR="00707E3C" w:rsidRPr="00321BCC" w:rsidRDefault="00707E3C"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9414C24" id="Text Box 4" o:spid="_x0000_s1028"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" filled="f" stroked="f" strokeweight=".5pt">
                <v:textbox inset="0,0,0,0">
                  <w:txbxContent>
                    <w:p w14:paraId="15618761" w14:textId="77777777" w:rsidR="00707E3C" w:rsidRPr="00321BCC" w:rsidRDefault="00707E3C" w:rsidP="00321BCC">
                      <w:pPr>
                        <w:pStyle w:val="DocumentTitleCzechRadio"/>
                      </w:pPr>
                    </w:p>
                  </w:txbxContent>
                </v:textbox>
                <w10:wrap anchorx="page" anchory="page"/>
              </v:shape>
            </w:pict>
          </mc:Fallback>
        </mc:AlternateContent>
      </w:r>
      <w:r w:rsidRPr="003073F2">
        <w:rPr>
          <w:noProof/>
          <w:sz w:val="32"/>
          <w:szCs w:val="20"/>
          <w:lang w:eastAsia="cs-CZ"/>
        </w:rPr>
        <mc:AlternateContent>
          <mc:Choice Requires="wps">
            <w:drawing>
              <wp:anchor distT="0" distB="0" distL="114300" distR="114300" simplePos="0" relativeHeight="251662336" behindDoc="0" locked="0" layoutInCell="1" allowOverlap="1" wp14:anchorId="341D32C4" wp14:editId="5F316763">
                <wp:simplePos x="0" y="0"/>
                <wp:positionH relativeFrom="page">
                  <wp:posOffset>3094990</wp:posOffset>
                </wp:positionH>
                <wp:positionV relativeFrom="page">
                  <wp:posOffset>597535</wp:posOffset>
                </wp:positionV>
                <wp:extent cx="3441700" cy="4286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4955C225" w14:textId="77777777" w:rsidR="00707E3C" w:rsidRPr="00321BCC" w:rsidRDefault="00707E3C"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41D32C4"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" filled="f" stroked="f" strokeweight=".5pt">
                <v:textbox inset="0,0,0,0">
                  <w:txbxContent>
                    <w:p w14:paraId="4955C225" w14:textId="77777777" w:rsidR="00707E3C" w:rsidRPr="00321BCC" w:rsidRDefault="00707E3C" w:rsidP="00BA16BB">
                      <w:pPr>
                        <w:pStyle w:val="DocumentTitleCzechRadio"/>
                      </w:pPr>
                    </w:p>
                  </w:txbxContent>
                </v:textbox>
                <w10:wrap anchorx="page" anchory="page"/>
              </v:shape>
            </w:pict>
          </mc:Fallback>
        </mc:AlternateContent>
      </w:r>
      <w:r w:rsidR="003F7A9D">
        <w:rPr>
          <w:sz w:val="32"/>
          <w:szCs w:val="20"/>
        </w:rPr>
        <w:t xml:space="preserve"> </w:t>
      </w:r>
      <w:r w:rsidR="00D57B24" w:rsidRPr="003073F2">
        <w:rPr>
          <w:sz w:val="32"/>
          <w:szCs w:val="20"/>
        </w:rPr>
        <w:t xml:space="preserve">RÁMCOVÁ </w:t>
      </w:r>
      <w:r w:rsidR="002E0661" w:rsidRPr="003073F2">
        <w:rPr>
          <w:sz w:val="32"/>
          <w:szCs w:val="20"/>
        </w:rPr>
        <w:t xml:space="preserve">DOHODA </w:t>
      </w:r>
      <w:r w:rsidR="00BD3AB0" w:rsidRPr="003073F2">
        <w:rPr>
          <w:sz w:val="32"/>
          <w:szCs w:val="20"/>
        </w:rPr>
        <w:t xml:space="preserve">O </w:t>
      </w:r>
      <w:r w:rsidR="00B97840" w:rsidRPr="003073F2">
        <w:rPr>
          <w:sz w:val="32"/>
          <w:szCs w:val="20"/>
        </w:rPr>
        <w:t xml:space="preserve">POSKYTOVÁNÍ SLUŽEB </w:t>
      </w:r>
      <w:r w:rsidR="00D57B24" w:rsidRPr="003073F2">
        <w:rPr>
          <w:sz w:val="32"/>
          <w:szCs w:val="20"/>
        </w:rPr>
        <w:t xml:space="preserve">S JEDNÍM </w:t>
      </w:r>
      <w:r w:rsidR="002E0661" w:rsidRPr="003073F2">
        <w:rPr>
          <w:sz w:val="32"/>
          <w:szCs w:val="20"/>
        </w:rPr>
        <w:t>ÚČASTNÍKEM</w:t>
      </w:r>
    </w:p>
    <w:p w14:paraId="4A91E802" w14:textId="27582BAB" w:rsidR="00C21A21" w:rsidRDefault="001A7B97" w:rsidP="002B38D0">
      <w:pPr>
        <w:jc w:val="center"/>
      </w:pPr>
      <w:r>
        <w:rPr>
          <w:b/>
        </w:rPr>
        <w:t>č. MR25_2025</w:t>
      </w:r>
    </w:p>
    <w:p w14:paraId="5A7E61FA" w14:textId="77777777" w:rsidR="002B38D0" w:rsidRPr="008F7B93" w:rsidRDefault="002B38D0" w:rsidP="00351349"/>
    <w:p w14:paraId="3D819813" w14:textId="77777777" w:rsidR="00BA16BB" w:rsidRPr="006D0812" w:rsidRDefault="001A7B97" w:rsidP="00BA16BB">
      <w:pPr>
        <w:pStyle w:val="SubjectName-ContractCzechRadio"/>
      </w:pPr>
      <w:r w:rsidRPr="006D0812">
        <w:t>Český rozhlas</w:t>
      </w:r>
    </w:p>
    <w:p w14:paraId="2FB3EC17" w14:textId="77777777" w:rsidR="00BA16BB" w:rsidRPr="006D0812" w:rsidRDefault="001A7B97" w:rsidP="00BA16BB">
      <w:pPr>
        <w:pStyle w:val="SubjectSpecification-ContractCzechRadio"/>
      </w:pPr>
      <w:r w:rsidRPr="006D0812">
        <w:t>zřízený zákonem č. 484/1991 Sb., o Českém rozhlasu</w:t>
      </w:r>
    </w:p>
    <w:p w14:paraId="24750A5F" w14:textId="77777777" w:rsidR="00BA16BB" w:rsidRPr="006D0812" w:rsidRDefault="001A7B97" w:rsidP="00BA16BB">
      <w:pPr>
        <w:pStyle w:val="SubjectSpecification-ContractCzechRadio"/>
      </w:pPr>
      <w:r w:rsidRPr="006D0812">
        <w:t>nezapisuje se do obchodního rejstříku</w:t>
      </w:r>
    </w:p>
    <w:p w14:paraId="391B9416" w14:textId="77777777" w:rsidR="00BA16BB" w:rsidRPr="006D0812" w:rsidRDefault="001A7B97" w:rsidP="00BA16BB">
      <w:pPr>
        <w:pStyle w:val="SubjectSpecification-ContractCzechRadio"/>
      </w:pPr>
      <w:r w:rsidRPr="006D0812">
        <w:t>se sídlem Vinohradská 12, 120 99 Praha 2</w:t>
      </w:r>
    </w:p>
    <w:p w14:paraId="720CE4F5" w14:textId="12F5204D" w:rsidR="00315614" w:rsidRPr="00BF1FB6" w:rsidRDefault="001A7B97" w:rsidP="00BA16BB">
      <w:pPr>
        <w:pStyle w:val="SubjectSpecification-ContractCzechRadio"/>
      </w:pPr>
      <w:r w:rsidRPr="006D0812">
        <w:t>zastoupený</w:t>
      </w:r>
      <w:r w:rsidR="002B38D0" w:rsidRPr="006A023B">
        <w:rPr>
          <w:color w:val="auto"/>
        </w:rPr>
        <w:t xml:space="preserve">: </w:t>
      </w:r>
      <w:r w:rsidR="00BF1FB6" w:rsidRPr="00BF1FB6">
        <w:rPr>
          <w:color w:val="auto"/>
        </w:rPr>
        <w:t xml:space="preserve">Mgr. Reném Zavoralem, generálním ředitelem </w:t>
      </w:r>
    </w:p>
    <w:p w14:paraId="73B88A74" w14:textId="77777777" w:rsidR="00BA16BB" w:rsidRPr="006D0812" w:rsidRDefault="001A7B97" w:rsidP="00BA16BB">
      <w:pPr>
        <w:pStyle w:val="SubjectSpecification-ContractCzechRadio"/>
      </w:pPr>
      <w:r w:rsidRPr="006D0812">
        <w:t>IČ</w:t>
      </w:r>
      <w:r w:rsidR="00674D83">
        <w:t>O</w:t>
      </w:r>
      <w:r w:rsidRPr="006D0812">
        <w:t xml:space="preserve"> 45245053, DIČ CZ45245053</w:t>
      </w:r>
    </w:p>
    <w:p w14:paraId="09A4834C" w14:textId="77777777" w:rsidR="00BA16BB" w:rsidRPr="006D0812" w:rsidRDefault="001A7B97" w:rsidP="00BA16BB">
      <w:pPr>
        <w:pStyle w:val="SubjectSpecification-ContractCzechRadio"/>
      </w:pPr>
      <w:r w:rsidRPr="006D0812">
        <w:t xml:space="preserve">bankovní spojení: </w:t>
      </w:r>
      <w:proofErr w:type="spellStart"/>
      <w:r w:rsidRPr="006D0812">
        <w:t>Raiffeisenbank</w:t>
      </w:r>
      <w:proofErr w:type="spellEnd"/>
      <w:r w:rsidRPr="006D0812">
        <w:t xml:space="preserve"> a.s., č</w:t>
      </w:r>
      <w:r w:rsidR="00E55253">
        <w:t>íslo</w:t>
      </w:r>
      <w:r w:rsidR="00E55253" w:rsidRPr="006D0812">
        <w:t xml:space="preserve"> </w:t>
      </w:r>
      <w:r w:rsidRPr="006D0812">
        <w:t>ú</w:t>
      </w:r>
      <w:r w:rsidR="00E55253">
        <w:t>čtu</w:t>
      </w:r>
      <w:r w:rsidR="00E55253" w:rsidRPr="006D0812">
        <w:t xml:space="preserve">: </w:t>
      </w:r>
      <w:r w:rsidRPr="006D0812">
        <w:t>1001040797/5500</w:t>
      </w:r>
    </w:p>
    <w:p w14:paraId="074DB788" w14:textId="5373FC49" w:rsidR="00414B5D" w:rsidRDefault="001A7B97" w:rsidP="00414B5D">
      <w:pPr>
        <w:pStyle w:val="SubjectSpecification-ContractCzechRadio"/>
      </w:pPr>
      <w:r>
        <w:t xml:space="preserve">zástupce pro věcná jednání </w:t>
      </w:r>
      <w:r>
        <w:tab/>
      </w:r>
      <w:r w:rsidR="00BF1FB6">
        <w:rPr>
          <w:rFonts w:cs="Arial"/>
          <w:szCs w:val="20"/>
        </w:rPr>
        <w:t>Jitka Brennerová</w:t>
      </w:r>
    </w:p>
    <w:p w14:paraId="4B86835E" w14:textId="49806872" w:rsidR="00414B5D" w:rsidRDefault="001A7B97" w:rsidP="00414B5D">
      <w:pPr>
        <w:pStyle w:val="SubjectSpecification-ContractCzechRadio"/>
      </w:pPr>
      <w:r>
        <w:tab/>
      </w:r>
      <w:r>
        <w:tab/>
      </w:r>
      <w:r>
        <w:tab/>
      </w:r>
      <w:r>
        <w:tab/>
      </w:r>
      <w:r>
        <w:tab/>
      </w:r>
      <w:r>
        <w:tab/>
      </w:r>
      <w:r>
        <w:tab/>
      </w:r>
      <w:r>
        <w:tab/>
      </w:r>
      <w:r>
        <w:tab/>
        <w:t>tel.: +420</w:t>
      </w:r>
      <w:r w:rsidR="00BF1FB6">
        <w:t> </w:t>
      </w:r>
      <w:r w:rsidR="00BF1FB6">
        <w:rPr>
          <w:rFonts w:cs="Arial"/>
          <w:szCs w:val="20"/>
        </w:rPr>
        <w:t>734 353 940</w:t>
      </w:r>
    </w:p>
    <w:p w14:paraId="026A9860" w14:textId="130FFD9D" w:rsidR="00414B5D" w:rsidRPr="007A7165" w:rsidRDefault="001A7B97" w:rsidP="00414B5D">
      <w:pPr>
        <w:pStyle w:val="SubjectSpecification-ContractCzechRadio"/>
      </w:pPr>
      <w:r>
        <w:tab/>
      </w:r>
      <w:r>
        <w:tab/>
      </w:r>
      <w:r>
        <w:tab/>
      </w:r>
      <w:r>
        <w:tab/>
      </w:r>
      <w:r>
        <w:tab/>
      </w:r>
      <w:r>
        <w:tab/>
      </w:r>
      <w:r>
        <w:tab/>
      </w:r>
      <w:r>
        <w:tab/>
      </w:r>
      <w:r>
        <w:tab/>
        <w:t xml:space="preserve">e-mail: </w:t>
      </w:r>
      <w:r w:rsidR="00BF1FB6">
        <w:rPr>
          <w:rFonts w:cs="Arial"/>
          <w:szCs w:val="20"/>
        </w:rPr>
        <w:t>jitka.brennerova</w:t>
      </w:r>
      <w:r w:rsidR="006B1551">
        <w:rPr>
          <w:rFonts w:cs="Arial"/>
          <w:szCs w:val="20"/>
        </w:rPr>
        <w:t>@rozhlas.cz</w:t>
      </w:r>
    </w:p>
    <w:p w14:paraId="4E644B94" w14:textId="77777777" w:rsidR="00256551" w:rsidRPr="007317CC" w:rsidRDefault="001A7B97" w:rsidP="002E0661">
      <w:pPr>
        <w:pStyle w:val="SubjectSpecification-ContractCzechRadio"/>
      </w:pPr>
      <w:r w:rsidRPr="007317CC">
        <w:t xml:space="preserve"> </w:t>
      </w:r>
    </w:p>
    <w:p w14:paraId="78B44927" w14:textId="77777777" w:rsidR="00182D39" w:rsidRDefault="001A7B97" w:rsidP="008F7B93">
      <w:pPr>
        <w:pStyle w:val="SubjectSpecification-ContractCzechRadio"/>
      </w:pPr>
      <w:r w:rsidRPr="008F7B93">
        <w:t>(dále jen jako „</w:t>
      </w:r>
      <w:r w:rsidR="00BD3AB0" w:rsidRPr="008F7B93">
        <w:rPr>
          <w:b/>
        </w:rPr>
        <w:t>objednatel</w:t>
      </w:r>
      <w:r w:rsidR="008F7B93" w:rsidRPr="008F7B93">
        <w:t>“</w:t>
      </w:r>
      <w:r w:rsidR="00926A52" w:rsidRPr="00926A52">
        <w:t xml:space="preserve"> </w:t>
      </w:r>
      <w:r w:rsidR="00926A52">
        <w:t>nebo „</w:t>
      </w:r>
      <w:r w:rsidR="00926A52" w:rsidRPr="006667B9">
        <w:rPr>
          <w:b/>
        </w:rPr>
        <w:t>Český rozhlas</w:t>
      </w:r>
      <w:r w:rsidR="00926A52">
        <w:t>“</w:t>
      </w:r>
      <w:r w:rsidR="008F7B93" w:rsidRPr="008F7B93">
        <w:t>)</w:t>
      </w:r>
    </w:p>
    <w:p w14:paraId="37674C96" w14:textId="77777777" w:rsidR="002E0661" w:rsidRPr="008F7B93" w:rsidRDefault="002E0661" w:rsidP="008F7B93">
      <w:pPr>
        <w:pStyle w:val="SubjectSpecification-ContractCzechRadio"/>
      </w:pPr>
    </w:p>
    <w:p w14:paraId="10F1F43B" w14:textId="77777777" w:rsidR="00BA16BB" w:rsidRDefault="001A7B97" w:rsidP="008F7B93">
      <w:pPr>
        <w:jc w:val="center"/>
      </w:pPr>
      <w:r>
        <w:t>a</w:t>
      </w:r>
    </w:p>
    <w:p w14:paraId="2D3337D4" w14:textId="77777777" w:rsidR="002E0661" w:rsidRPr="00624467" w:rsidRDefault="002E0661" w:rsidP="008F7B93">
      <w:pPr>
        <w:jc w:val="center"/>
      </w:pPr>
    </w:p>
    <w:p w14:paraId="20F182EE" w14:textId="77777777" w:rsidR="00351349" w:rsidRDefault="001A7B97" w:rsidP="00351349">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6C389FCD" w14:textId="77777777" w:rsidR="00351349" w:rsidRPr="007A7165" w:rsidRDefault="001A7B97" w:rsidP="00351349">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53577647" w14:textId="77777777" w:rsidR="00351349" w:rsidRDefault="001A7B97" w:rsidP="00351349">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5D6176E8" w14:textId="77777777" w:rsidR="00351349" w:rsidRDefault="001A7B97" w:rsidP="00351349">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14:paraId="7F1B7872" w14:textId="77777777" w:rsidR="00351349" w:rsidRDefault="001A7B97" w:rsidP="00351349">
      <w:pPr>
        <w:pStyle w:val="SubjectSpecification-ContractCzechRadio"/>
        <w:rPr>
          <w:rFonts w:cs="Arial"/>
          <w:szCs w:val="20"/>
        </w:rPr>
      </w:pPr>
      <w:r>
        <w:rPr>
          <w:rFonts w:cs="Arial"/>
          <w:szCs w:val="20"/>
        </w:rPr>
        <w:t>[</w:t>
      </w:r>
      <w:r>
        <w:rPr>
          <w:rFonts w:cs="Arial"/>
          <w:szCs w:val="20"/>
          <w:highlight w:val="yellow"/>
        </w:rPr>
        <w:t>DOPLNIT RČ nebo IČ</w:t>
      </w:r>
      <w:r w:rsidR="00674D83">
        <w:rPr>
          <w:rFonts w:cs="Arial"/>
          <w:szCs w:val="20"/>
          <w:highlight w:val="yellow"/>
        </w:rPr>
        <w:t>O</w:t>
      </w:r>
      <w:r>
        <w:rPr>
          <w:rFonts w:cs="Arial"/>
          <w:szCs w:val="20"/>
          <w:highlight w:val="yellow"/>
        </w:rPr>
        <w:t>, DIČ POSKYTOVATELE</w:t>
      </w:r>
      <w:r>
        <w:rPr>
          <w:rFonts w:cs="Arial"/>
          <w:szCs w:val="20"/>
        </w:rPr>
        <w:t>]</w:t>
      </w:r>
    </w:p>
    <w:p w14:paraId="5BE8A945" w14:textId="77777777" w:rsidR="00351349" w:rsidRDefault="001A7B97" w:rsidP="00351349">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w:t>
      </w:r>
      <w:r w:rsidR="00E61720">
        <w:rPr>
          <w:rFonts w:cs="Arial"/>
          <w:szCs w:val="20"/>
        </w:rPr>
        <w:t xml:space="preserve">íslo </w:t>
      </w:r>
      <w:r>
        <w:rPr>
          <w:rFonts w:cs="Arial"/>
          <w:szCs w:val="20"/>
        </w:rPr>
        <w:t>ú</w:t>
      </w:r>
      <w:r w:rsidR="00E61720">
        <w:rPr>
          <w:rFonts w:cs="Arial"/>
          <w:szCs w:val="20"/>
        </w:rPr>
        <w:t xml:space="preserve">čtu: </w:t>
      </w:r>
      <w:r>
        <w:rPr>
          <w:rFonts w:cs="Arial"/>
          <w:szCs w:val="20"/>
        </w:rPr>
        <w:t>[</w:t>
      </w:r>
      <w:r>
        <w:rPr>
          <w:rFonts w:cs="Arial"/>
          <w:szCs w:val="20"/>
          <w:highlight w:val="yellow"/>
        </w:rPr>
        <w:t>DOPLNIT</w:t>
      </w:r>
      <w:r>
        <w:rPr>
          <w:rFonts w:cs="Arial"/>
          <w:szCs w:val="20"/>
        </w:rPr>
        <w:t>]</w:t>
      </w:r>
    </w:p>
    <w:p w14:paraId="07B29FA6" w14:textId="77777777" w:rsidR="00351349" w:rsidRDefault="001A7B97" w:rsidP="00351349">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6AA36623" w14:textId="77777777" w:rsidR="00351349" w:rsidRDefault="001A7B97" w:rsidP="00351349">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19924DD2" w14:textId="77777777" w:rsidR="00351349" w:rsidRPr="007A7165" w:rsidRDefault="001A7B97" w:rsidP="00351349">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1CC0237E" w14:textId="77777777" w:rsidR="00256551" w:rsidRDefault="001A7B97" w:rsidP="006D0812">
      <w:pPr>
        <w:pStyle w:val="SubjectSpecification-ContractCzechRadio"/>
        <w:rPr>
          <w:rFonts w:cs="Arial"/>
          <w:szCs w:val="20"/>
        </w:rPr>
      </w:pPr>
      <w:r>
        <w:rPr>
          <w:rFonts w:cs="Arial"/>
          <w:szCs w:val="20"/>
        </w:rPr>
        <w:t xml:space="preserve"> </w:t>
      </w:r>
    </w:p>
    <w:p w14:paraId="121E6714" w14:textId="77777777" w:rsidR="00182D39" w:rsidRDefault="001A7B97" w:rsidP="006D0812">
      <w:pPr>
        <w:pStyle w:val="SubjectSpecification-ContractCzechRadio"/>
      </w:pPr>
      <w:r w:rsidRPr="008F7B93">
        <w:t>(dále jen jako „</w:t>
      </w:r>
      <w:r w:rsidR="00B97840" w:rsidRPr="008F7B93">
        <w:rPr>
          <w:b/>
        </w:rPr>
        <w:t>poskytovatel</w:t>
      </w:r>
      <w:r w:rsidRPr="008F7B93">
        <w:t>“)</w:t>
      </w:r>
    </w:p>
    <w:p w14:paraId="336516A0" w14:textId="77777777" w:rsidR="00256551" w:rsidRDefault="00256551" w:rsidP="006D0812">
      <w:pPr>
        <w:pStyle w:val="SubjectSpecification-ContractCzechRadio"/>
      </w:pPr>
    </w:p>
    <w:p w14:paraId="4821BFFB" w14:textId="77777777" w:rsidR="002A2C2D" w:rsidRDefault="001A7B97" w:rsidP="006D0812">
      <w:pPr>
        <w:pStyle w:val="SubjectSpecification-ContractCzechRadio"/>
      </w:pPr>
      <w:r>
        <w:t xml:space="preserve">(dále společně </w:t>
      </w:r>
      <w:r w:rsidR="00A9089D">
        <w:t xml:space="preserve">jen </w:t>
      </w:r>
      <w:r>
        <w:t>jako „</w:t>
      </w:r>
      <w:r w:rsidRPr="00A57148">
        <w:rPr>
          <w:b/>
        </w:rPr>
        <w:t>smluvní strany</w:t>
      </w:r>
      <w:r>
        <w:t>“</w:t>
      </w:r>
      <w:r w:rsidR="002A6FC7" w:rsidRPr="002A6FC7">
        <w:t xml:space="preserve"> </w:t>
      </w:r>
      <w:r w:rsidR="002A6FC7">
        <w:t xml:space="preserve">anebo jednotlivě </w:t>
      </w:r>
      <w:r w:rsidR="00E55253">
        <w:t xml:space="preserve">také </w:t>
      </w:r>
      <w:r w:rsidR="002A6FC7">
        <w:t>jako „</w:t>
      </w:r>
      <w:r w:rsidR="002A6FC7" w:rsidRPr="006749E2">
        <w:rPr>
          <w:b/>
        </w:rPr>
        <w:t>smluvní strana</w:t>
      </w:r>
      <w:r w:rsidR="002A6FC7">
        <w:t>“</w:t>
      </w:r>
      <w:r>
        <w:t>)</w:t>
      </w:r>
    </w:p>
    <w:p w14:paraId="51CEE171" w14:textId="77777777" w:rsidR="002A2C2D" w:rsidRPr="008F7B93" w:rsidRDefault="002A2C2D" w:rsidP="006D0812">
      <w:pPr>
        <w:pStyle w:val="SubjectSpecification-ContractCzechRadio"/>
      </w:pPr>
    </w:p>
    <w:p w14:paraId="08AB7D0D" w14:textId="77777777" w:rsidR="00182D39" w:rsidRPr="006D0812" w:rsidRDefault="00182D39" w:rsidP="00BA16BB"/>
    <w:p w14:paraId="35E91CC3" w14:textId="77777777" w:rsidR="00D57B24" w:rsidRDefault="001A7B97" w:rsidP="00D57B24">
      <w:pPr>
        <w:jc w:val="both"/>
      </w:pPr>
      <w:r w:rsidRPr="006D0812">
        <w:t>uzavírají</w:t>
      </w:r>
      <w:r w:rsidR="00182D39" w:rsidRPr="006D0812">
        <w:t xml:space="preserve"> v souladu s </w:t>
      </w:r>
      <w:r w:rsidR="00B97840" w:rsidRPr="006D0812">
        <w:t xml:space="preserve">§ </w:t>
      </w:r>
      <w:r w:rsidR="007D5316">
        <w:t>1746 odst. 2 a</w:t>
      </w:r>
      <w:r w:rsidR="00B97840">
        <w:t xml:space="preserve"> </w:t>
      </w:r>
      <w:r w:rsidR="00B97840">
        <w:rPr>
          <w:rFonts w:cs="Arial"/>
        </w:rPr>
        <w:t>§</w:t>
      </w:r>
      <w:r w:rsidR="00B97840">
        <w:t xml:space="preserve"> 2586</w:t>
      </w:r>
      <w:r w:rsidR="00B97840" w:rsidRPr="006D0812">
        <w:t xml:space="preserve"> a násl.</w:t>
      </w:r>
      <w:r w:rsidR="00B97840">
        <w:t xml:space="preserve"> </w:t>
      </w:r>
      <w:r w:rsidR="002A6FC7">
        <w:t xml:space="preserve">a § 2631 a násl. </w:t>
      </w:r>
      <w:r w:rsidR="009E695F">
        <w:t>zákona</w:t>
      </w:r>
      <w:r w:rsidR="00B97840" w:rsidRPr="006D0812">
        <w:t xml:space="preserve"> č. 89/2012 Sb., občanský zákoník, ve znění pozdějších předpisů (dále jen „</w:t>
      </w:r>
      <w:r w:rsidR="00B97840" w:rsidRPr="00C65F7D">
        <w:rPr>
          <w:b/>
        </w:rPr>
        <w:t>OZ</w:t>
      </w:r>
      <w:r w:rsidR="00B97840">
        <w:t>“)</w:t>
      </w:r>
      <w:r w:rsidR="007B4F73">
        <w:t>,</w:t>
      </w:r>
      <w:r w:rsidR="00BE6222" w:rsidRPr="006D0812">
        <w:t xml:space="preserve"> </w:t>
      </w:r>
      <w:r>
        <w:t>a d</w:t>
      </w:r>
      <w:r w:rsidR="003073F2">
        <w:t>ále v souladu s ustanovením</w:t>
      </w:r>
      <w:r w:rsidR="003B77E6">
        <w:t>i</w:t>
      </w:r>
      <w:r w:rsidR="003073F2">
        <w:t xml:space="preserve"> § 131 </w:t>
      </w:r>
      <w:r>
        <w:t>a násl. zákona č. 13</w:t>
      </w:r>
      <w:r w:rsidR="002E0661">
        <w:t>4</w:t>
      </w:r>
      <w:r>
        <w:t>/20</w:t>
      </w:r>
      <w:r w:rsidR="002E0661">
        <w:t>1</w:t>
      </w:r>
      <w:r>
        <w:t xml:space="preserve">6 Sb., o </w:t>
      </w:r>
      <w:r w:rsidR="002E0661">
        <w:t>zadávání veřejných zakázek</w:t>
      </w:r>
      <w:r>
        <w:t>, ve znění pozdějších předpisů (dále jen „</w:t>
      </w:r>
      <w:r w:rsidR="002E0661" w:rsidRPr="00A57148">
        <w:rPr>
          <w:b/>
        </w:rPr>
        <w:t>Z</w:t>
      </w:r>
      <w:r w:rsidRPr="00EF4BCA">
        <w:rPr>
          <w:b/>
        </w:rPr>
        <w:t>ZVZ</w:t>
      </w:r>
      <w:r>
        <w:t>“)</w:t>
      </w:r>
      <w:r w:rsidR="007B4F73">
        <w:t>,</w:t>
      </w:r>
      <w:r>
        <w:t xml:space="preserve"> </w:t>
      </w:r>
      <w:r w:rsidRPr="006D0812">
        <w:t xml:space="preserve">tuto </w:t>
      </w:r>
      <w:r>
        <w:t xml:space="preserve">rámcovou </w:t>
      </w:r>
      <w:r w:rsidR="002E0661">
        <w:t>dohod</w:t>
      </w:r>
      <w:r w:rsidR="002E0661" w:rsidRPr="006D0812">
        <w:t>u</w:t>
      </w:r>
      <w:r w:rsidR="002E0661">
        <w:t xml:space="preserve"> </w:t>
      </w:r>
      <w:r w:rsidR="00612D38">
        <w:t xml:space="preserve">o </w:t>
      </w:r>
      <w:r w:rsidR="00B97840">
        <w:t>poskytování služeb</w:t>
      </w:r>
      <w:r w:rsidR="002E0661">
        <w:t xml:space="preserve"> s jedním účastníkem</w:t>
      </w:r>
      <w:r w:rsidR="00B97840">
        <w:t xml:space="preserve"> </w:t>
      </w:r>
      <w:r w:rsidRPr="006D0812">
        <w:t>(dále jen jako „</w:t>
      </w:r>
      <w:r w:rsidR="002E0661">
        <w:rPr>
          <w:b/>
        </w:rPr>
        <w:t>dohod</w:t>
      </w:r>
      <w:r w:rsidR="002E0661" w:rsidRPr="00EF4BCA">
        <w:rPr>
          <w:b/>
        </w:rPr>
        <w:t>a</w:t>
      </w:r>
      <w:r w:rsidRPr="006D0812">
        <w:t>“</w:t>
      </w:r>
      <w:r w:rsidR="002E0661">
        <w:t xml:space="preserve"> nebo „</w:t>
      </w:r>
      <w:r w:rsidR="002E0661" w:rsidRPr="00A57148">
        <w:rPr>
          <w:b/>
        </w:rPr>
        <w:t>rámcová dohoda</w:t>
      </w:r>
      <w:r w:rsidR="002E0661">
        <w:t>“</w:t>
      </w:r>
      <w:r w:rsidRPr="006D0812">
        <w:t>)</w:t>
      </w:r>
    </w:p>
    <w:p w14:paraId="4B0131CA" w14:textId="77777777" w:rsidR="00C21A21" w:rsidRDefault="00C21A21" w:rsidP="00D57B24">
      <w:pPr>
        <w:jc w:val="both"/>
      </w:pPr>
    </w:p>
    <w:p w14:paraId="07E00121" w14:textId="77777777" w:rsidR="00D57B24" w:rsidRDefault="001A7B97" w:rsidP="00D57B24">
      <w:pPr>
        <w:pStyle w:val="Heading-Number-ContractCzechRadio"/>
        <w:numPr>
          <w:ilvl w:val="0"/>
          <w:numId w:val="0"/>
        </w:numPr>
      </w:pPr>
      <w:r>
        <w:t>Preambule</w:t>
      </w:r>
    </w:p>
    <w:p w14:paraId="3798144C" w14:textId="7B3E0178" w:rsidR="00D57B24" w:rsidRDefault="001A7B97" w:rsidP="00D57B24">
      <w:pPr>
        <w:jc w:val="both"/>
        <w:rPr>
          <w:rFonts w:cs="Arial"/>
          <w:szCs w:val="20"/>
        </w:rPr>
      </w:pPr>
      <w:r w:rsidRPr="005D1AE8">
        <w:rPr>
          <w:rFonts w:cs="Arial"/>
          <w:szCs w:val="20"/>
        </w:rPr>
        <w:t xml:space="preserve">Tato </w:t>
      </w:r>
      <w:r w:rsidR="002E0661">
        <w:rPr>
          <w:rFonts w:cs="Arial"/>
          <w:szCs w:val="20"/>
        </w:rPr>
        <w:t>dohod</w:t>
      </w:r>
      <w:r w:rsidR="002E0661" w:rsidRPr="005D1AE8">
        <w:rPr>
          <w:rFonts w:cs="Arial"/>
          <w:szCs w:val="20"/>
        </w:rPr>
        <w:t xml:space="preserve">a </w:t>
      </w:r>
      <w:r w:rsidRPr="005D1AE8">
        <w:rPr>
          <w:rFonts w:cs="Arial"/>
          <w:szCs w:val="20"/>
        </w:rPr>
        <w:t xml:space="preserve">upravuje podmínky týkající se zadání </w:t>
      </w:r>
      <w:r w:rsidR="00E54E48">
        <w:rPr>
          <w:rFonts w:cs="Arial"/>
          <w:szCs w:val="20"/>
        </w:rPr>
        <w:t xml:space="preserve">veřejné zakázky č. j. </w:t>
      </w:r>
      <w:r w:rsidR="00BF1FB6">
        <w:rPr>
          <w:rFonts w:cs="Arial"/>
          <w:b/>
          <w:szCs w:val="20"/>
        </w:rPr>
        <w:t>MR25_2025</w:t>
      </w:r>
      <w:r w:rsidR="00351349">
        <w:rPr>
          <w:rFonts w:cs="Arial"/>
          <w:szCs w:val="20"/>
        </w:rPr>
        <w:t xml:space="preserve"> </w:t>
      </w:r>
      <w:r w:rsidR="002E0661" w:rsidRPr="00A57148">
        <w:rPr>
          <w:rFonts w:cs="Arial"/>
          <w:szCs w:val="20"/>
        </w:rPr>
        <w:t xml:space="preserve">s názvem </w:t>
      </w:r>
      <w:r w:rsidR="00E54E48" w:rsidRPr="0061478D">
        <w:rPr>
          <w:rFonts w:cs="Arial"/>
          <w:szCs w:val="20"/>
        </w:rPr>
        <w:t>„</w:t>
      </w:r>
      <w:r w:rsidR="00BF1FB6">
        <w:rPr>
          <w:b/>
          <w:bCs/>
        </w:rPr>
        <w:t xml:space="preserve">Dodávky vody a pronájem </w:t>
      </w:r>
      <w:proofErr w:type="spellStart"/>
      <w:r w:rsidR="00BF1FB6">
        <w:rPr>
          <w:b/>
          <w:bCs/>
        </w:rPr>
        <w:t>výdejníků</w:t>
      </w:r>
      <w:proofErr w:type="spellEnd"/>
      <w:r w:rsidR="00BF1FB6">
        <w:rPr>
          <w:b/>
          <w:bCs/>
        </w:rPr>
        <w:t xml:space="preserve"> vody v objektech ČRo</w:t>
      </w:r>
      <w:r w:rsidR="00E54E48" w:rsidRPr="0061478D">
        <w:rPr>
          <w:rFonts w:cs="Arial"/>
          <w:szCs w:val="20"/>
        </w:rPr>
        <w:t>“</w:t>
      </w:r>
      <w:r w:rsidR="00E54E48">
        <w:rPr>
          <w:rFonts w:cs="Arial"/>
          <w:b/>
          <w:szCs w:val="20"/>
        </w:rPr>
        <w:t xml:space="preserve"> </w:t>
      </w:r>
      <w:r>
        <w:rPr>
          <w:rFonts w:cs="Arial"/>
          <w:szCs w:val="20"/>
        </w:rPr>
        <w:t xml:space="preserve">na </w:t>
      </w:r>
      <w:r w:rsidR="00B97840">
        <w:rPr>
          <w:rFonts w:cs="Arial"/>
          <w:szCs w:val="20"/>
        </w:rPr>
        <w:t xml:space="preserve">poskytnutí </w:t>
      </w:r>
      <w:r w:rsidR="00025955">
        <w:rPr>
          <w:rFonts w:cs="Arial"/>
          <w:szCs w:val="20"/>
        </w:rPr>
        <w:t xml:space="preserve">níže specifikovaných </w:t>
      </w:r>
      <w:r w:rsidR="00B97840">
        <w:rPr>
          <w:rFonts w:cs="Arial"/>
          <w:szCs w:val="20"/>
        </w:rPr>
        <w:t>služeb</w:t>
      </w:r>
      <w:r>
        <w:rPr>
          <w:rFonts w:cs="Arial"/>
          <w:szCs w:val="20"/>
        </w:rPr>
        <w:t xml:space="preserve"> </w:t>
      </w:r>
      <w:r w:rsidR="00025955">
        <w:rPr>
          <w:rFonts w:cs="Arial"/>
          <w:szCs w:val="20"/>
        </w:rPr>
        <w:t>(dále jen „</w:t>
      </w:r>
      <w:r w:rsidR="00025955" w:rsidRPr="00025955">
        <w:rPr>
          <w:rFonts w:cs="Arial"/>
          <w:b/>
          <w:szCs w:val="20"/>
        </w:rPr>
        <w:t>veřejná zakázka</w:t>
      </w:r>
      <w:r w:rsidR="00025955">
        <w:rPr>
          <w:rFonts w:cs="Arial"/>
          <w:szCs w:val="20"/>
        </w:rPr>
        <w:t xml:space="preserve">“) </w:t>
      </w:r>
      <w:r w:rsidRPr="005D1AE8">
        <w:rPr>
          <w:rFonts w:cs="Arial"/>
          <w:szCs w:val="20"/>
        </w:rPr>
        <w:t xml:space="preserve">a rámcově upravuje vzájemné vztahy mezi </w:t>
      </w:r>
      <w:r>
        <w:rPr>
          <w:rFonts w:cs="Arial"/>
          <w:szCs w:val="20"/>
        </w:rPr>
        <w:t>objednatelem</w:t>
      </w:r>
      <w:r w:rsidRPr="005D1AE8">
        <w:rPr>
          <w:rFonts w:cs="Arial"/>
          <w:szCs w:val="20"/>
        </w:rPr>
        <w:t xml:space="preserve"> a </w:t>
      </w:r>
      <w:r w:rsidR="00B97840">
        <w:rPr>
          <w:rFonts w:cs="Arial"/>
          <w:szCs w:val="20"/>
        </w:rPr>
        <w:t>poskytovatelem</w:t>
      </w:r>
      <w:r w:rsidR="00BB67DF" w:rsidRPr="00BB67DF">
        <w:t xml:space="preserve"> </w:t>
      </w:r>
      <w:r w:rsidR="00BB67DF">
        <w:t>při poskytování dále specifikovaných služeb</w:t>
      </w:r>
      <w:r w:rsidRPr="005D1AE8">
        <w:rPr>
          <w:rFonts w:cs="Arial"/>
          <w:szCs w:val="20"/>
        </w:rPr>
        <w:t>.</w:t>
      </w:r>
    </w:p>
    <w:p w14:paraId="604F821F" w14:textId="77777777" w:rsidR="00D57B24" w:rsidRDefault="001A7B97" w:rsidP="00D57B24">
      <w:pPr>
        <w:pStyle w:val="Heading-Number-ContractCzechRadio"/>
      </w:pPr>
      <w:r>
        <w:lastRenderedPageBreak/>
        <w:t xml:space="preserve">Účel a předmět </w:t>
      </w:r>
      <w:r w:rsidR="002E0661">
        <w:t>dohody</w:t>
      </w:r>
    </w:p>
    <w:p w14:paraId="653FC949" w14:textId="33E45432" w:rsidR="009164F0" w:rsidRPr="00BF1FB6" w:rsidRDefault="001A7B97" w:rsidP="00BF1FB6">
      <w:pPr>
        <w:pStyle w:val="ListNumber-ContractCzechRadio"/>
        <w:rPr>
          <w:rFonts w:cs="Arial"/>
          <w:szCs w:val="20"/>
        </w:rPr>
      </w:pPr>
      <w:r w:rsidRPr="00BF1FB6">
        <w:rPr>
          <w:rFonts w:cs="Arial"/>
          <w:szCs w:val="20"/>
        </w:rPr>
        <w:t xml:space="preserve">Účelem této </w:t>
      </w:r>
      <w:r w:rsidR="002E0661" w:rsidRPr="00BF1FB6">
        <w:rPr>
          <w:rFonts w:cs="Arial"/>
          <w:szCs w:val="20"/>
        </w:rPr>
        <w:t>dohod</w:t>
      </w:r>
      <w:r w:rsidRPr="00BF1FB6">
        <w:rPr>
          <w:rFonts w:cs="Arial"/>
          <w:szCs w:val="20"/>
        </w:rPr>
        <w:t xml:space="preserve">y je zajistit po dobu </w:t>
      </w:r>
      <w:r w:rsidR="00BF1FB6" w:rsidRPr="00BF1FB6">
        <w:rPr>
          <w:rFonts w:cs="Arial"/>
          <w:b/>
          <w:szCs w:val="20"/>
        </w:rPr>
        <w:t>48</w:t>
      </w:r>
      <w:r w:rsidR="002E0661" w:rsidRPr="00BF1FB6">
        <w:rPr>
          <w:rFonts w:cs="Arial"/>
          <w:szCs w:val="20"/>
        </w:rPr>
        <w:t xml:space="preserve"> </w:t>
      </w:r>
      <w:r w:rsidRPr="00412040">
        <w:rPr>
          <w:rFonts w:cs="Arial"/>
          <w:b/>
          <w:szCs w:val="20"/>
        </w:rPr>
        <w:t>měsíců</w:t>
      </w:r>
      <w:r w:rsidRPr="00BF1FB6">
        <w:rPr>
          <w:rFonts w:cs="Arial"/>
          <w:szCs w:val="20"/>
        </w:rPr>
        <w:t xml:space="preserve"> ode dne </w:t>
      </w:r>
      <w:r w:rsidR="002E0661">
        <w:t>účinnosti</w:t>
      </w:r>
      <w:r w:rsidR="002E0661" w:rsidRPr="00BF1FB6">
        <w:rPr>
          <w:rFonts w:cs="Arial"/>
          <w:szCs w:val="20"/>
        </w:rPr>
        <w:t xml:space="preserve"> </w:t>
      </w:r>
      <w:r w:rsidRPr="00BF1FB6">
        <w:rPr>
          <w:rFonts w:cs="Arial"/>
          <w:szCs w:val="20"/>
        </w:rPr>
        <w:t xml:space="preserve">této </w:t>
      </w:r>
      <w:r w:rsidR="002E0661" w:rsidRPr="00BF1FB6">
        <w:rPr>
          <w:rFonts w:cs="Arial"/>
          <w:szCs w:val="20"/>
        </w:rPr>
        <w:t>dohod</w:t>
      </w:r>
      <w:r w:rsidRPr="00BF1FB6">
        <w:rPr>
          <w:rFonts w:cs="Arial"/>
          <w:szCs w:val="20"/>
        </w:rPr>
        <w:t xml:space="preserve">y </w:t>
      </w:r>
      <w:r w:rsidR="00254E66" w:rsidRPr="00BF1FB6">
        <w:rPr>
          <w:rFonts w:cs="Arial"/>
          <w:szCs w:val="20"/>
        </w:rPr>
        <w:t xml:space="preserve">poskytování </w:t>
      </w:r>
      <w:r w:rsidRPr="00BF1FB6">
        <w:rPr>
          <w:rFonts w:cs="Arial"/>
          <w:szCs w:val="20"/>
        </w:rPr>
        <w:t>níže specifikovan</w:t>
      </w:r>
      <w:r w:rsidR="00AF088E" w:rsidRPr="00BF1FB6">
        <w:rPr>
          <w:rFonts w:cs="Arial"/>
          <w:szCs w:val="20"/>
        </w:rPr>
        <w:t>ých služeb</w:t>
      </w:r>
      <w:r w:rsidRPr="00BF1FB6">
        <w:rPr>
          <w:rFonts w:cs="Arial"/>
          <w:szCs w:val="20"/>
        </w:rPr>
        <w:t xml:space="preserve"> </w:t>
      </w:r>
      <w:r w:rsidR="00C80F51" w:rsidRPr="00BF1FB6">
        <w:rPr>
          <w:rFonts w:cs="Arial"/>
          <w:szCs w:val="20"/>
        </w:rPr>
        <w:t>za podmínek stanovených touto dohodou a dílčí</w:t>
      </w:r>
      <w:r w:rsidR="00412040">
        <w:rPr>
          <w:rFonts w:cs="Arial"/>
          <w:szCs w:val="20"/>
        </w:rPr>
        <w:t>mi</w:t>
      </w:r>
      <w:r w:rsidR="00C80F51" w:rsidRPr="00BF1FB6">
        <w:rPr>
          <w:rFonts w:cs="Arial"/>
          <w:szCs w:val="20"/>
        </w:rPr>
        <w:t xml:space="preserve"> smlouv</w:t>
      </w:r>
      <w:r w:rsidR="00412040">
        <w:rPr>
          <w:rFonts w:cs="Arial"/>
          <w:szCs w:val="20"/>
        </w:rPr>
        <w:t>ami</w:t>
      </w:r>
      <w:r w:rsidR="00C80F51" w:rsidRPr="00BF1FB6">
        <w:rPr>
          <w:rFonts w:cs="Arial"/>
          <w:szCs w:val="20"/>
        </w:rPr>
        <w:t xml:space="preserve"> </w:t>
      </w:r>
      <w:r w:rsidRPr="00BF1FB6">
        <w:rPr>
          <w:rFonts w:cs="Arial"/>
          <w:szCs w:val="20"/>
        </w:rPr>
        <w:t xml:space="preserve">až do výše předpokládaného finančního limitu </w:t>
      </w:r>
      <w:r w:rsidR="00BF1FB6" w:rsidRPr="00BF1FB6">
        <w:rPr>
          <w:rFonts w:cs="Arial"/>
          <w:b/>
          <w:szCs w:val="20"/>
        </w:rPr>
        <w:t>2.900.000</w:t>
      </w:r>
      <w:r w:rsidRPr="00BF1FB6">
        <w:rPr>
          <w:rFonts w:cs="Arial"/>
          <w:b/>
          <w:szCs w:val="20"/>
        </w:rPr>
        <w:t>,- Kč</w:t>
      </w:r>
      <w:r w:rsidRPr="00BF1FB6">
        <w:rPr>
          <w:rFonts w:cs="Arial"/>
          <w:szCs w:val="20"/>
        </w:rPr>
        <w:t xml:space="preserve"> (slovy</w:t>
      </w:r>
      <w:r w:rsidR="002E0661" w:rsidRPr="00BF1FB6">
        <w:rPr>
          <w:rFonts w:cs="Arial"/>
          <w:szCs w:val="20"/>
        </w:rPr>
        <w:t xml:space="preserve">: </w:t>
      </w:r>
      <w:r w:rsidR="00BF1FB6" w:rsidRPr="00BF1FB6">
        <w:rPr>
          <w:rFonts w:cs="Arial"/>
          <w:szCs w:val="20"/>
        </w:rPr>
        <w:t>dva miliony devět set tisíc korun českých</w:t>
      </w:r>
      <w:r w:rsidRPr="00BF1FB6">
        <w:rPr>
          <w:rFonts w:cs="Arial"/>
          <w:szCs w:val="20"/>
        </w:rPr>
        <w:t xml:space="preserve">) </w:t>
      </w:r>
      <w:r w:rsidRPr="00BF1FB6">
        <w:rPr>
          <w:rFonts w:cs="Arial"/>
          <w:b/>
          <w:szCs w:val="20"/>
        </w:rPr>
        <w:t>bez DPH</w:t>
      </w:r>
      <w:r w:rsidRPr="00BF1FB6">
        <w:rPr>
          <w:rFonts w:cs="Arial"/>
          <w:szCs w:val="20"/>
        </w:rPr>
        <w:t>.</w:t>
      </w:r>
    </w:p>
    <w:p w14:paraId="5B19D02E" w14:textId="44FDA212" w:rsidR="00673875" w:rsidRDefault="001A7B97" w:rsidP="00A57148">
      <w:pPr>
        <w:pStyle w:val="ListNumber-ContractCzechRadio"/>
      </w:pPr>
      <w:r w:rsidRPr="002A4177">
        <w:t>Předmětem</w:t>
      </w:r>
      <w:r w:rsidRPr="005D1AE8">
        <w:t xml:space="preserve"> </w:t>
      </w:r>
      <w:r w:rsidR="00796017">
        <w:rPr>
          <w:rFonts w:cs="Arial"/>
          <w:szCs w:val="20"/>
        </w:rPr>
        <w:t>dohod</w:t>
      </w:r>
      <w:r w:rsidRPr="005D1AE8">
        <w:t xml:space="preserve">y je vymezení podmínek, které budou podkladem pro uzavírání </w:t>
      </w:r>
      <w:r>
        <w:t>d</w:t>
      </w:r>
      <w:r w:rsidRPr="005D1AE8">
        <w:t>ílčích smluv</w:t>
      </w:r>
      <w:r>
        <w:t xml:space="preserve"> (</w:t>
      </w:r>
      <w:r w:rsidRPr="005D1AE8">
        <w:t>dále jen „</w:t>
      </w:r>
      <w:r w:rsidRPr="00903600">
        <w:rPr>
          <w:b/>
        </w:rPr>
        <w:t>dílčí smlouvy</w:t>
      </w:r>
      <w:r w:rsidRPr="005D1AE8">
        <w:t>“ a každá z nich samostatně jen „</w:t>
      </w:r>
      <w:r w:rsidRPr="00903600">
        <w:rPr>
          <w:b/>
        </w:rPr>
        <w:t>dílčí smlouva</w:t>
      </w:r>
      <w:r w:rsidRPr="005D1AE8">
        <w:t xml:space="preserve">“) na </w:t>
      </w:r>
      <w:r w:rsidR="00CD4813">
        <w:t xml:space="preserve">poskytování </w:t>
      </w:r>
      <w:r w:rsidR="005A02FA">
        <w:t xml:space="preserve">dodávek a </w:t>
      </w:r>
      <w:r w:rsidR="00BF1FB6">
        <w:rPr>
          <w:rFonts w:cs="Arial"/>
          <w:b/>
          <w:szCs w:val="20"/>
        </w:rPr>
        <w:t>služeb specifikovaných dále v této dohodě a jejích přílohách</w:t>
      </w:r>
      <w:r w:rsidR="00BF1FB6">
        <w:t xml:space="preserve">. </w:t>
      </w:r>
      <w:r w:rsidR="005A02FA">
        <w:t>Dodávky a s</w:t>
      </w:r>
      <w:r w:rsidR="00BF1FB6">
        <w:t>lužby poskytované dle této dohody poskytovatelem spočívají v následujícím plnění:</w:t>
      </w:r>
    </w:p>
    <w:p w14:paraId="1204C3BC" w14:textId="1B388138" w:rsidR="00BF1FB6" w:rsidRDefault="001A7B97" w:rsidP="00BF1FB6">
      <w:pPr>
        <w:pStyle w:val="ListLetter-ContractCzechRadio"/>
      </w:pPr>
      <w:r>
        <w:t xml:space="preserve">vypůjčení a umožnění užívání </w:t>
      </w:r>
      <w:r w:rsidR="00412040">
        <w:t xml:space="preserve">objednatelem </w:t>
      </w:r>
      <w:r w:rsidR="00041472">
        <w:t xml:space="preserve">nových </w:t>
      </w:r>
      <w:proofErr w:type="spellStart"/>
      <w:r>
        <w:t>výdejníků</w:t>
      </w:r>
      <w:proofErr w:type="spellEnd"/>
      <w:r>
        <w:t xml:space="preserve"> s vodou v počtech a v míst</w:t>
      </w:r>
      <w:r w:rsidR="007A507A">
        <w:t>ech</w:t>
      </w:r>
      <w:r>
        <w:t xml:space="preserve"> plnění specifikovaných </w:t>
      </w:r>
      <w:r w:rsidR="00412040">
        <w:t xml:space="preserve">v příloze této </w:t>
      </w:r>
      <w:proofErr w:type="gramStart"/>
      <w:r w:rsidR="00412040">
        <w:t xml:space="preserve">dohody </w:t>
      </w:r>
      <w:r w:rsidR="005A02FA">
        <w:t xml:space="preserve"> a</w:t>
      </w:r>
      <w:proofErr w:type="gramEnd"/>
      <w:r w:rsidR="0063702E">
        <w:t xml:space="preserve"> </w:t>
      </w:r>
      <w:r>
        <w:t xml:space="preserve">provozování těchto </w:t>
      </w:r>
      <w:proofErr w:type="spellStart"/>
      <w:r>
        <w:t>výdejníků</w:t>
      </w:r>
      <w:proofErr w:type="spellEnd"/>
      <w:r>
        <w:t xml:space="preserve"> vč</w:t>
      </w:r>
      <w:r w:rsidR="005A02FA">
        <w:t>etně</w:t>
      </w:r>
      <w:r>
        <w:t xml:space="preserve"> jejich pravidelné údržby a sanitace ze strany poskytovatele;</w:t>
      </w:r>
    </w:p>
    <w:p w14:paraId="5BD5BC9E" w14:textId="0DB9DCF3" w:rsidR="00BF1FB6" w:rsidRDefault="001A7B97" w:rsidP="00BF1FB6">
      <w:pPr>
        <w:pStyle w:val="ListLetter-ContractCzechRadio"/>
      </w:pPr>
      <w:r>
        <w:t xml:space="preserve">zajištění dodávek vody v barelech poskytovatelem do míst plnění </w:t>
      </w:r>
      <w:r w:rsidR="00412040">
        <w:t xml:space="preserve">specifikovaných v příloze této </w:t>
      </w:r>
      <w:proofErr w:type="gramStart"/>
      <w:r w:rsidR="00412040">
        <w:t>dohody</w:t>
      </w:r>
      <w:r w:rsidR="008538CB">
        <w:t>,</w:t>
      </w:r>
      <w:r w:rsidR="00412040">
        <w:t xml:space="preserve"> </w:t>
      </w:r>
      <w:r>
        <w:t xml:space="preserve"> které</w:t>
      </w:r>
      <w:proofErr w:type="gramEnd"/>
      <w:r>
        <w:t xml:space="preserve"> budou současně objednateli přenechány k bezplatnému užívání po dobu trvání této dohody;</w:t>
      </w:r>
    </w:p>
    <w:p w14:paraId="31B1D184" w14:textId="77777777" w:rsidR="00BF1FB6" w:rsidRDefault="001A7B97" w:rsidP="00BF1FB6">
      <w:pPr>
        <w:pStyle w:val="ListLetter-ContractCzechRadio"/>
        <w:numPr>
          <w:ilvl w:val="0"/>
          <w:numId w:val="0"/>
        </w:numPr>
        <w:ind w:left="312"/>
      </w:pPr>
      <w:r>
        <w:t>(dále společně jen „</w:t>
      </w:r>
      <w:r w:rsidRPr="00C73A00">
        <w:rPr>
          <w:b/>
        </w:rPr>
        <w:t>služby</w:t>
      </w:r>
      <w:r>
        <w:t>“ anebo „</w:t>
      </w:r>
      <w:r w:rsidRPr="00C73A00">
        <w:rPr>
          <w:b/>
        </w:rPr>
        <w:t>plnění</w:t>
      </w:r>
      <w:r>
        <w:t>“).</w:t>
      </w:r>
    </w:p>
    <w:p w14:paraId="7246C107" w14:textId="0EA5DEC5" w:rsidR="00BF1FB6" w:rsidRDefault="001A7B97" w:rsidP="00BF1FB6">
      <w:pPr>
        <w:pStyle w:val="ListNumber-ContractCzechRadio"/>
      </w:pPr>
      <w:r>
        <w:t>Služby poskytované poskytovatelem zahrnují provádění zejm</w:t>
      </w:r>
      <w:r w:rsidR="00412040">
        <w:t>éna</w:t>
      </w:r>
      <w:r>
        <w:t xml:space="preserve"> následující</w:t>
      </w:r>
      <w:r w:rsidR="007A507A">
        <w:t>ch</w:t>
      </w:r>
      <w:r>
        <w:t xml:space="preserve"> činnosti:</w:t>
      </w:r>
    </w:p>
    <w:p w14:paraId="1F682A59" w14:textId="509653BC" w:rsidR="00BF1FB6" w:rsidRDefault="001A7B97" w:rsidP="00BF1FB6">
      <w:pPr>
        <w:pStyle w:val="ListLetter-ContractCzechRadio"/>
      </w:pPr>
      <w:r>
        <w:t xml:space="preserve">umístění </w:t>
      </w:r>
      <w:r w:rsidR="00BE0C2A">
        <w:t xml:space="preserve">nových </w:t>
      </w:r>
      <w:proofErr w:type="spellStart"/>
      <w:r>
        <w:t>výdejníků</w:t>
      </w:r>
      <w:proofErr w:type="spellEnd"/>
      <w:r>
        <w:t xml:space="preserve"> na místa plnění dle této dohody a dle pokynů objednatele;</w:t>
      </w:r>
    </w:p>
    <w:p w14:paraId="7A2D5518" w14:textId="4FEFC676" w:rsidR="00BF1FB6" w:rsidRDefault="001A7B97" w:rsidP="00BF1FB6">
      <w:pPr>
        <w:pStyle w:val="ListLetter-ContractCzechRadio"/>
      </w:pPr>
      <w:r>
        <w:t xml:space="preserve">připojení </w:t>
      </w:r>
      <w:r w:rsidR="00041472">
        <w:t xml:space="preserve">nových </w:t>
      </w:r>
      <w:proofErr w:type="spellStart"/>
      <w:r>
        <w:t>výdejníků</w:t>
      </w:r>
      <w:proofErr w:type="spellEnd"/>
      <w:r>
        <w:t xml:space="preserve"> k napájecímu zdroji a jejich uvedení do funkčního stavu;</w:t>
      </w:r>
    </w:p>
    <w:p w14:paraId="382685D6" w14:textId="77777777" w:rsidR="00BF1FB6" w:rsidRDefault="001A7B97" w:rsidP="00BF1FB6">
      <w:pPr>
        <w:pStyle w:val="ListLetter-ContractCzechRadio"/>
      </w:pPr>
      <w:r>
        <w:t>zajištění dodávek vody v barelech dle objednávek objednatele a dílčí smluv;</w:t>
      </w:r>
    </w:p>
    <w:p w14:paraId="38E92FFE" w14:textId="08E42CB3" w:rsidR="00BF1FB6" w:rsidRDefault="001A7B97" w:rsidP="00BF1FB6">
      <w:pPr>
        <w:pStyle w:val="ListLetter-ContractCzechRadio"/>
      </w:pPr>
      <w:r>
        <w:t>zpětný odběr prázdných barelů</w:t>
      </w:r>
      <w:r w:rsidR="00EA0EAF">
        <w:t xml:space="preserve"> při dodávce barelů plných</w:t>
      </w:r>
      <w:r>
        <w:t>;</w:t>
      </w:r>
    </w:p>
    <w:p w14:paraId="64E30787" w14:textId="77777777" w:rsidR="00BF1FB6" w:rsidRDefault="001A7B97" w:rsidP="00BF1FB6">
      <w:pPr>
        <w:pStyle w:val="ListLetter-ContractCzechRadio"/>
      </w:pPr>
      <w:r>
        <w:t xml:space="preserve">provádění pravidelné sanitace </w:t>
      </w:r>
      <w:proofErr w:type="spellStart"/>
      <w:r>
        <w:t>výdejníků</w:t>
      </w:r>
      <w:proofErr w:type="spellEnd"/>
      <w:r>
        <w:t>;</w:t>
      </w:r>
    </w:p>
    <w:p w14:paraId="74A4A13A" w14:textId="77777777" w:rsidR="00BF1FB6" w:rsidRDefault="001A7B97" w:rsidP="00BF1FB6">
      <w:pPr>
        <w:pStyle w:val="ListLetter-ContractCzechRadio"/>
      </w:pPr>
      <w:r>
        <w:t xml:space="preserve">provádění pravidelné </w:t>
      </w:r>
      <w:proofErr w:type="spellStart"/>
      <w:r>
        <w:t>elektrorevize</w:t>
      </w:r>
      <w:proofErr w:type="spellEnd"/>
      <w:r>
        <w:t xml:space="preserve"> </w:t>
      </w:r>
      <w:proofErr w:type="spellStart"/>
      <w:r>
        <w:t>výdejníků</w:t>
      </w:r>
      <w:proofErr w:type="spellEnd"/>
      <w:r>
        <w:t>;</w:t>
      </w:r>
    </w:p>
    <w:p w14:paraId="6ACA3071" w14:textId="77777777" w:rsidR="00BF1FB6" w:rsidRDefault="001A7B97" w:rsidP="00BF1FB6">
      <w:pPr>
        <w:pStyle w:val="ListLetter-ContractCzechRadio"/>
      </w:pPr>
      <w:r>
        <w:t xml:space="preserve">zajištění případných oprav </w:t>
      </w:r>
      <w:proofErr w:type="spellStart"/>
      <w:r>
        <w:t>výdejníků</w:t>
      </w:r>
      <w:proofErr w:type="spellEnd"/>
      <w:r>
        <w:t>;</w:t>
      </w:r>
    </w:p>
    <w:p w14:paraId="69B16159" w14:textId="77777777" w:rsidR="00BF1FB6" w:rsidRDefault="001A7B97" w:rsidP="00BF1FB6">
      <w:pPr>
        <w:pStyle w:val="ListLetter-ContractCzechRadio"/>
      </w:pPr>
      <w:r>
        <w:t xml:space="preserve">odvezení </w:t>
      </w:r>
      <w:proofErr w:type="spellStart"/>
      <w:r>
        <w:t>výdejníků</w:t>
      </w:r>
      <w:proofErr w:type="spellEnd"/>
      <w:r>
        <w:t xml:space="preserve"> z nemovitostí objednatele po skončení účinnosti této dohody.</w:t>
      </w:r>
    </w:p>
    <w:p w14:paraId="5FDA003B" w14:textId="77777777" w:rsidR="00BF1FB6" w:rsidRDefault="001A7B97" w:rsidP="00BF1FB6">
      <w:pPr>
        <w:pStyle w:val="ListNumber-ContractCzechRadio"/>
      </w:pPr>
      <w:r>
        <w:t>Pro účely této dohody se následujícími pojmy rozumí:</w:t>
      </w:r>
    </w:p>
    <w:p w14:paraId="4947CDBF" w14:textId="3268249B" w:rsidR="00BF1FB6" w:rsidRPr="001100CC" w:rsidRDefault="001A7B97" w:rsidP="00BF1FB6">
      <w:pPr>
        <w:pStyle w:val="ListLetter-ContractCzechRadio"/>
      </w:pPr>
      <w:r>
        <w:t>„</w:t>
      </w:r>
      <w:r>
        <w:rPr>
          <w:i/>
        </w:rPr>
        <w:t>v</w:t>
      </w:r>
      <w:r w:rsidRPr="00365D9C">
        <w:rPr>
          <w:i/>
        </w:rPr>
        <w:t>odou</w:t>
      </w:r>
      <w:r>
        <w:t xml:space="preserve">“ se rozumí </w:t>
      </w:r>
      <w:r>
        <w:rPr>
          <w:rFonts w:cs="Arial"/>
        </w:rPr>
        <w:t xml:space="preserve">přírodní voda </w:t>
      </w:r>
      <w:r w:rsidRPr="00D8251F">
        <w:rPr>
          <w:rFonts w:cs="Arial"/>
        </w:rPr>
        <w:t xml:space="preserve">pramenitá, </w:t>
      </w:r>
      <w:r>
        <w:rPr>
          <w:rFonts w:cs="Arial"/>
        </w:rPr>
        <w:t xml:space="preserve">čerpaná z podzemního zdroje, </w:t>
      </w:r>
      <w:r w:rsidRPr="00D8251F">
        <w:rPr>
          <w:rFonts w:cs="Arial"/>
        </w:rPr>
        <w:t>chemicky</w:t>
      </w:r>
      <w:r>
        <w:rPr>
          <w:rFonts w:cs="Arial"/>
        </w:rPr>
        <w:t xml:space="preserve"> neupravována, jejíž </w:t>
      </w:r>
      <w:r w:rsidRPr="00365D9C">
        <w:rPr>
          <w:rFonts w:cs="Arial"/>
          <w:szCs w:val="20"/>
        </w:rPr>
        <w:t>kvalita odpovídá vyhlášce Ministerstva z</w:t>
      </w:r>
      <w:r>
        <w:rPr>
          <w:rFonts w:cs="Arial"/>
          <w:szCs w:val="20"/>
        </w:rPr>
        <w:t>dravotnictví ČR č.</w:t>
      </w:r>
      <w:r w:rsidRPr="0014551E">
        <w:rPr>
          <w:rFonts w:cs="Arial"/>
          <w:szCs w:val="20"/>
        </w:rPr>
        <w:t xml:space="preserve"> </w:t>
      </w:r>
      <w:r w:rsidR="005C4D42">
        <w:rPr>
          <w:rFonts w:cs="Arial"/>
          <w:szCs w:val="20"/>
        </w:rPr>
        <w:t>13/2024 Sb.</w:t>
      </w:r>
      <w:r w:rsidRPr="0014551E">
        <w:rPr>
          <w:rFonts w:cs="Arial"/>
          <w:szCs w:val="20"/>
        </w:rPr>
        <w:t xml:space="preserve">, </w:t>
      </w:r>
      <w:r w:rsidRPr="00365D9C">
        <w:rPr>
          <w:rFonts w:cs="Arial"/>
          <w:szCs w:val="20"/>
        </w:rPr>
        <w:t>kterou se stanoví hygienické požadavky na pitnou a teplou vodu, ve znění pozdějších předpisů</w:t>
      </w:r>
      <w:r>
        <w:rPr>
          <w:rFonts w:cs="Arial"/>
          <w:szCs w:val="20"/>
        </w:rPr>
        <w:t>, a která splňuje další podmínky vyplývající z této dohody a relevantních právních předpisů</w:t>
      </w:r>
      <w:r w:rsidRPr="00AF0878">
        <w:rPr>
          <w:rFonts w:cs="Arial"/>
          <w:szCs w:val="20"/>
        </w:rPr>
        <w:t>;</w:t>
      </w:r>
    </w:p>
    <w:p w14:paraId="62ACEAF5" w14:textId="61C20501" w:rsidR="00BF1FB6" w:rsidRDefault="001A7B97" w:rsidP="00BF1FB6">
      <w:pPr>
        <w:pStyle w:val="ListLetter-ContractCzechRadio"/>
      </w:pPr>
      <w:r>
        <w:t>„</w:t>
      </w:r>
      <w:proofErr w:type="spellStart"/>
      <w:r>
        <w:rPr>
          <w:i/>
        </w:rPr>
        <w:t>v</w:t>
      </w:r>
      <w:r w:rsidRPr="00365D9C">
        <w:rPr>
          <w:i/>
        </w:rPr>
        <w:t>ýdejníkem</w:t>
      </w:r>
      <w:proofErr w:type="spellEnd"/>
      <w:r>
        <w:rPr>
          <w:i/>
        </w:rPr>
        <w:t xml:space="preserve"> s vodou</w:t>
      </w:r>
      <w:r>
        <w:t>“ nebo „</w:t>
      </w:r>
      <w:proofErr w:type="spellStart"/>
      <w:r w:rsidRPr="00365D9C">
        <w:rPr>
          <w:i/>
        </w:rPr>
        <w:t>výdejníkem</w:t>
      </w:r>
      <w:proofErr w:type="spellEnd"/>
      <w:r>
        <w:t xml:space="preserve">“ se rozumí technické zařízení určené </w:t>
      </w:r>
      <w:r w:rsidRPr="00FF760A">
        <w:rPr>
          <w:rFonts w:cs="Arial"/>
          <w:szCs w:val="20"/>
        </w:rPr>
        <w:t>pro, chl</w:t>
      </w:r>
      <w:r>
        <w:rPr>
          <w:rFonts w:cs="Arial"/>
          <w:szCs w:val="20"/>
        </w:rPr>
        <w:t>azení</w:t>
      </w:r>
      <w:r w:rsidR="00041472">
        <w:rPr>
          <w:rFonts w:cs="Arial"/>
          <w:szCs w:val="20"/>
        </w:rPr>
        <w:t xml:space="preserve"> a</w:t>
      </w:r>
      <w:r w:rsidR="00041472" w:rsidRPr="00041472">
        <w:rPr>
          <w:rFonts w:cs="Arial"/>
          <w:szCs w:val="20"/>
        </w:rPr>
        <w:t xml:space="preserve"> </w:t>
      </w:r>
      <w:r w:rsidR="00041472" w:rsidRPr="00FF760A">
        <w:rPr>
          <w:rFonts w:cs="Arial"/>
          <w:szCs w:val="20"/>
        </w:rPr>
        <w:t>ohřev</w:t>
      </w:r>
      <w:r w:rsidR="00041472">
        <w:rPr>
          <w:rFonts w:cs="Arial"/>
          <w:szCs w:val="20"/>
        </w:rPr>
        <w:t xml:space="preserve"> (tento s možností vypnutí)</w:t>
      </w:r>
      <w:r>
        <w:rPr>
          <w:rFonts w:cs="Arial"/>
          <w:szCs w:val="20"/>
        </w:rPr>
        <w:t xml:space="preserve"> hygienický automatizovaný výdej vody splňující podmínky dle této dohody a relevantních právních předpisů.</w:t>
      </w:r>
      <w:r>
        <w:t xml:space="preserve"> Ustanovení této dohody o </w:t>
      </w:r>
      <w:proofErr w:type="spellStart"/>
      <w:r>
        <w:t>výdejnících</w:t>
      </w:r>
      <w:proofErr w:type="spellEnd"/>
      <w:r>
        <w:t xml:space="preserve"> se použijí obdobně i na náhradní </w:t>
      </w:r>
      <w:proofErr w:type="spellStart"/>
      <w:r>
        <w:t>výdejníky</w:t>
      </w:r>
      <w:proofErr w:type="spellEnd"/>
      <w:r>
        <w:t xml:space="preserve">, které je poskytovatel povinen dočasně poskytnout objednateli na dobu nezbytně nutnou, po kterou se bude původní </w:t>
      </w:r>
      <w:proofErr w:type="spellStart"/>
      <w:r>
        <w:t>výdejník</w:t>
      </w:r>
      <w:proofErr w:type="spellEnd"/>
      <w:r>
        <w:t xml:space="preserve"> nacházet v opravě dle čl. VIII. odst. 3 písm. d) této dohody;</w:t>
      </w:r>
    </w:p>
    <w:p w14:paraId="1EBE994A" w14:textId="6B46D206" w:rsidR="00BF1FB6" w:rsidRDefault="001A7B97" w:rsidP="00BF1FB6">
      <w:pPr>
        <w:pStyle w:val="ListLetter-ContractCzechRadio"/>
      </w:pPr>
      <w:r>
        <w:lastRenderedPageBreak/>
        <w:t>„</w:t>
      </w:r>
      <w:r>
        <w:rPr>
          <w:i/>
        </w:rPr>
        <w:t>d</w:t>
      </w:r>
      <w:r w:rsidRPr="00365D9C">
        <w:rPr>
          <w:i/>
        </w:rPr>
        <w:t>odávkou vody</w:t>
      </w:r>
      <w:r>
        <w:t>“</w:t>
      </w:r>
      <w:r w:rsidRPr="000C453A">
        <w:t xml:space="preserve"> </w:t>
      </w:r>
      <w:r>
        <w:t xml:space="preserve">se rozumí řádné zajištění plynulého dodávání barelů s vodou do nemovitostí objednatele způsobem a v termínech určených </w:t>
      </w:r>
      <w:r w:rsidR="00850A3D">
        <w:t>dle této dohody</w:t>
      </w:r>
      <w:r>
        <w:t>;</w:t>
      </w:r>
    </w:p>
    <w:p w14:paraId="110B6F06" w14:textId="230B3C29" w:rsidR="00BF1FB6" w:rsidRPr="001100CC" w:rsidRDefault="001A7B97" w:rsidP="00BF1FB6">
      <w:pPr>
        <w:pStyle w:val="ListLetter-ContractCzechRadio"/>
      </w:pPr>
      <w:r>
        <w:t>„</w:t>
      </w:r>
      <w:r>
        <w:rPr>
          <w:i/>
        </w:rPr>
        <w:t>barelem s vodou</w:t>
      </w:r>
      <w:r>
        <w:t>“</w:t>
      </w:r>
      <w:r w:rsidRPr="000C453A">
        <w:t xml:space="preserve"> </w:t>
      </w:r>
      <w:r>
        <w:t xml:space="preserve">se rozumí barel vyrobený z potravinově nezávadného plastu, o objemu 18,9 l, zapečetěný víkem, </w:t>
      </w:r>
      <w:r w:rsidR="00BE0C2A">
        <w:t xml:space="preserve">s držákem, </w:t>
      </w:r>
      <w:r>
        <w:t xml:space="preserve">určený pro </w:t>
      </w:r>
      <w:proofErr w:type="spellStart"/>
      <w:r>
        <w:t>výdejníky</w:t>
      </w:r>
      <w:proofErr w:type="spellEnd"/>
      <w:r>
        <w:t xml:space="preserve"> s vodou</w:t>
      </w:r>
      <w:r w:rsidRPr="00A84DFC">
        <w:rPr>
          <w:rFonts w:cs="Arial"/>
          <w:szCs w:val="20"/>
        </w:rPr>
        <w:t xml:space="preserve"> </w:t>
      </w:r>
      <w:r>
        <w:rPr>
          <w:rFonts w:cs="Arial"/>
          <w:szCs w:val="20"/>
        </w:rPr>
        <w:t>splňující podmínky dle této dohody a relevantních právních předpisů, naplněný vodou;</w:t>
      </w:r>
    </w:p>
    <w:p w14:paraId="7EAEE310" w14:textId="010FC4D2" w:rsidR="00BF1FB6" w:rsidRDefault="001A7B97" w:rsidP="00BF1FB6">
      <w:pPr>
        <w:pStyle w:val="ListLetter-ContractCzechRadio"/>
      </w:pPr>
      <w:r>
        <w:t>„</w:t>
      </w:r>
      <w:r>
        <w:rPr>
          <w:i/>
        </w:rPr>
        <w:t>p</w:t>
      </w:r>
      <w:r w:rsidRPr="00365D9C">
        <w:rPr>
          <w:i/>
        </w:rPr>
        <w:t>rázdným barelem</w:t>
      </w:r>
      <w:r>
        <w:t>“ se rozumí barel po spotřebování vody v něm obsažené.</w:t>
      </w:r>
    </w:p>
    <w:p w14:paraId="08546CAD" w14:textId="398AB9D3" w:rsidR="00D57B24" w:rsidRDefault="001A7B97" w:rsidP="00BE0C2A">
      <w:pPr>
        <w:pStyle w:val="ListNumber-ContractCzechRadio"/>
      </w:pPr>
      <w:r>
        <w:t xml:space="preserve">Dílčí smlouvy budou uzavírány </w:t>
      </w:r>
      <w:r w:rsidR="00E55253">
        <w:t xml:space="preserve">dle aktuálních potřeb objednatele </w:t>
      </w:r>
      <w:r w:rsidR="00673875">
        <w:t xml:space="preserve">na základě výzvy k plnění </w:t>
      </w:r>
      <w:r w:rsidR="002E0661">
        <w:t xml:space="preserve">postupem dle následujícího článku této dohody. </w:t>
      </w:r>
      <w:r w:rsidR="00584F23">
        <w:t xml:space="preserve">Jednotlivá ustanovení této dohody se přiměřeně použijí na dílčí smlouvy uzavřené na základě </w:t>
      </w:r>
      <w:r w:rsidR="005A02FA">
        <w:t xml:space="preserve">této </w:t>
      </w:r>
      <w:r w:rsidR="00584F23">
        <w:t>rámcové dohody.</w:t>
      </w:r>
    </w:p>
    <w:p w14:paraId="29D9D4E8" w14:textId="77777777" w:rsidR="00D57B24" w:rsidRDefault="001A7B97" w:rsidP="00D57B24">
      <w:pPr>
        <w:pStyle w:val="Heading-Number-ContractCzechRadio"/>
      </w:pPr>
      <w:r>
        <w:t xml:space="preserve">Dílčí </w:t>
      </w:r>
      <w:r w:rsidR="00796017">
        <w:t xml:space="preserve">plnění </w:t>
      </w:r>
      <w:r>
        <w:t xml:space="preserve">a postup při </w:t>
      </w:r>
      <w:r w:rsidR="00796017">
        <w:t>jeho realizaci</w:t>
      </w:r>
    </w:p>
    <w:p w14:paraId="24C99AA1" w14:textId="77777777" w:rsidR="00D57B24" w:rsidRDefault="001A7B97" w:rsidP="00A57148">
      <w:pPr>
        <w:pStyle w:val="ListNumber-ContractCzechRadio"/>
        <w:numPr>
          <w:ilvl w:val="1"/>
          <w:numId w:val="21"/>
        </w:numPr>
      </w:pPr>
      <w:r>
        <w:t>Jednotliv</w:t>
      </w:r>
      <w:r w:rsidR="00796017">
        <w:t>á</w:t>
      </w:r>
      <w:r>
        <w:t xml:space="preserve"> dílčí </w:t>
      </w:r>
      <w:r w:rsidR="00796017">
        <w:rPr>
          <w:color w:val="000000"/>
          <w:spacing w:val="-4"/>
        </w:rPr>
        <w:t>plnění</w:t>
      </w:r>
      <w:r w:rsidR="00796017">
        <w:t xml:space="preserve"> </w:t>
      </w:r>
      <w:r>
        <w:t xml:space="preserve">budou </w:t>
      </w:r>
      <w:r w:rsidR="00796017">
        <w:t xml:space="preserve">poptávána </w:t>
      </w:r>
      <w:r>
        <w:t xml:space="preserve">a dílčí smlouvy uzavírány v souladu s touto </w:t>
      </w:r>
      <w:r w:rsidR="00796017">
        <w:rPr>
          <w:rFonts w:cs="Arial"/>
          <w:szCs w:val="20"/>
        </w:rPr>
        <w:t>dohod</w:t>
      </w:r>
      <w:r>
        <w:t xml:space="preserve">ou a v souladu se </w:t>
      </w:r>
      <w:r w:rsidR="00796017">
        <w:t>Z</w:t>
      </w:r>
      <w:r>
        <w:t xml:space="preserve">ZVZ následujícím způsobem: </w:t>
      </w:r>
    </w:p>
    <w:p w14:paraId="653DDDDD" w14:textId="77777777" w:rsidR="00D57B24" w:rsidRDefault="001A7B97" w:rsidP="00033761">
      <w:pPr>
        <w:pStyle w:val="ListLetter-ContractCzechRadio"/>
        <w:numPr>
          <w:ilvl w:val="2"/>
          <w:numId w:val="21"/>
        </w:numPr>
      </w:pPr>
      <w:r>
        <w:t xml:space="preserve">objednatel bude vyzývat </w:t>
      </w:r>
      <w:r w:rsidR="00CD4813">
        <w:t xml:space="preserve">poskytovatele </w:t>
      </w:r>
      <w:r>
        <w:t xml:space="preserve">k dílčímu plnění za účelem poskytnutí plnění v souladu s touto </w:t>
      </w:r>
      <w:r w:rsidR="00E7193C">
        <w:t>dohod</w:t>
      </w:r>
      <w:r>
        <w:t>ou a v rozsahu jejích příloh</w:t>
      </w:r>
      <w:r w:rsidR="00C75A85">
        <w:t xml:space="preserve">; </w:t>
      </w:r>
    </w:p>
    <w:p w14:paraId="11755D27" w14:textId="77777777" w:rsidR="00D57B24" w:rsidRDefault="001A7B97" w:rsidP="00033761">
      <w:pPr>
        <w:pStyle w:val="ListLetter-ContractCzechRadio"/>
        <w:numPr>
          <w:ilvl w:val="2"/>
          <w:numId w:val="21"/>
        </w:numPr>
      </w:pPr>
      <w:r>
        <w:t xml:space="preserve">objednatel zašle </w:t>
      </w:r>
      <w:r w:rsidR="00CD4813">
        <w:t>poskytovateli</w:t>
      </w:r>
      <w:r>
        <w:t>:</w:t>
      </w:r>
    </w:p>
    <w:p w14:paraId="5E8349ED" w14:textId="77777777" w:rsidR="00D57B24" w:rsidRDefault="001A7B97" w:rsidP="00033761">
      <w:pPr>
        <w:pStyle w:val="ListLetter-ContractCzechRadio"/>
        <w:numPr>
          <w:ilvl w:val="0"/>
          <w:numId w:val="22"/>
        </w:numPr>
        <w:tabs>
          <w:tab w:val="clear" w:pos="936"/>
          <w:tab w:val="left" w:pos="993"/>
        </w:tabs>
        <w:spacing w:after="120" w:line="240" w:lineRule="auto"/>
        <w:ind w:left="981" w:hanging="357"/>
      </w:pPr>
      <w:r>
        <w:t xml:space="preserve">písemně na adresu jeho sídla (popř. jinou předem určenou kontaktní adresu) nebo </w:t>
      </w:r>
    </w:p>
    <w:p w14:paraId="6DB8021B" w14:textId="77777777" w:rsidR="00D57B24" w:rsidRDefault="001A7B97" w:rsidP="00033761">
      <w:pPr>
        <w:pStyle w:val="ListLetter-ContractCzechRadio"/>
        <w:numPr>
          <w:ilvl w:val="0"/>
          <w:numId w:val="22"/>
        </w:numPr>
        <w:tabs>
          <w:tab w:val="clear" w:pos="936"/>
          <w:tab w:val="left" w:pos="993"/>
        </w:tabs>
        <w:spacing w:after="120" w:line="240" w:lineRule="auto"/>
        <w:ind w:left="981" w:hanging="357"/>
      </w:pPr>
      <w:r>
        <w:t>datovou zprávou nebo</w:t>
      </w:r>
    </w:p>
    <w:p w14:paraId="4735AD0F" w14:textId="77777777" w:rsidR="00D57B24" w:rsidRDefault="001A7B97" w:rsidP="00033761">
      <w:pPr>
        <w:pStyle w:val="ListLetter-ContractCzechRadio"/>
        <w:numPr>
          <w:ilvl w:val="0"/>
          <w:numId w:val="22"/>
        </w:numPr>
        <w:tabs>
          <w:tab w:val="clear" w:pos="936"/>
          <w:tab w:val="left" w:pos="993"/>
        </w:tabs>
        <w:spacing w:after="120" w:line="240" w:lineRule="auto"/>
        <w:ind w:left="981" w:hanging="357"/>
      </w:pPr>
      <w:r>
        <w:t xml:space="preserve">e-mailem na e-mailovou adresu uvedenou v této </w:t>
      </w:r>
      <w:r w:rsidR="00E7193C">
        <w:t>dohod</w:t>
      </w:r>
      <w:r>
        <w:t xml:space="preserve">ě (popř. jinou předem určenou kontaktní e-mailovou adresu) </w:t>
      </w:r>
    </w:p>
    <w:p w14:paraId="713CFDF9" w14:textId="77777777" w:rsidR="00D57B24" w:rsidRDefault="001A7B97" w:rsidP="00D57B24">
      <w:pPr>
        <w:pStyle w:val="ListLetter-ContractCzechRadio"/>
        <w:numPr>
          <w:ilvl w:val="0"/>
          <w:numId w:val="0"/>
        </w:numPr>
        <w:ind w:left="984"/>
      </w:pPr>
      <w:r w:rsidRPr="00351349">
        <w:rPr>
          <w:u w:val="single"/>
        </w:rPr>
        <w:t>výzvu k poskytnutí plnění</w:t>
      </w:r>
      <w:r w:rsidRPr="00351349">
        <w:t>.</w:t>
      </w:r>
      <w:r>
        <w:t xml:space="preserve"> Ve výzvě budou uvedeny konkrétní požadavky na realizaci plnění a veškeré podmínky plnění, vč. doby plnění</w:t>
      </w:r>
      <w:r w:rsidR="00C75A85">
        <w:t xml:space="preserve">; </w:t>
      </w:r>
    </w:p>
    <w:p w14:paraId="4BE83E61" w14:textId="77777777" w:rsidR="00D57B24" w:rsidRDefault="001A7B97" w:rsidP="00A57148">
      <w:pPr>
        <w:pStyle w:val="ListLetter-ContractCzechRadio"/>
        <w:numPr>
          <w:ilvl w:val="2"/>
          <w:numId w:val="21"/>
        </w:numPr>
      </w:pPr>
      <w:r>
        <w:t xml:space="preserve">celková cena, kterou objednatel doplní do výzvy, bude vycházet z cen uvedených </w:t>
      </w:r>
      <w:proofErr w:type="gramStart"/>
      <w:r>
        <w:t>v  přílohách</w:t>
      </w:r>
      <w:proofErr w:type="gramEnd"/>
      <w:r>
        <w:t xml:space="preserve"> této </w:t>
      </w:r>
      <w:r w:rsidR="00796017">
        <w:t>dohody</w:t>
      </w:r>
      <w:r w:rsidR="00C75A85">
        <w:t xml:space="preserve">; </w:t>
      </w:r>
    </w:p>
    <w:p w14:paraId="27ADF212" w14:textId="2D1B3AB9" w:rsidR="00D57B24" w:rsidRDefault="001A7B97" w:rsidP="00033761">
      <w:pPr>
        <w:pStyle w:val="ListLetter-ContractCzechRadio"/>
        <w:numPr>
          <w:ilvl w:val="2"/>
          <w:numId w:val="21"/>
        </w:numPr>
      </w:pPr>
      <w:r>
        <w:t xml:space="preserve">při plnění do částky, která nepřesahuje </w:t>
      </w:r>
      <w:r w:rsidR="00433F45">
        <w:rPr>
          <w:b/>
        </w:rPr>
        <w:t>10</w:t>
      </w:r>
      <w:r w:rsidR="00BD1611">
        <w:rPr>
          <w:b/>
        </w:rPr>
        <w:t>0</w:t>
      </w:r>
      <w:r w:rsidRPr="005B2F6A">
        <w:rPr>
          <w:b/>
        </w:rPr>
        <w:t>.000,- Kč bez DPH</w:t>
      </w:r>
      <w:r>
        <w:t>, bude mít výzva podobu objednávky, příp. dílčí smlouvy</w:t>
      </w:r>
      <w:r w:rsidR="00C75A85">
        <w:t xml:space="preserve">; </w:t>
      </w:r>
    </w:p>
    <w:p w14:paraId="572C666B" w14:textId="08A8868E" w:rsidR="00D57B24" w:rsidRPr="005F7653" w:rsidRDefault="001A7B97" w:rsidP="00D57B24">
      <w:pPr>
        <w:pStyle w:val="ListLetter-ContractCzechRadio"/>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w:t>
      </w:r>
      <w:r w:rsidR="00934AB9">
        <w:rPr>
          <w:rFonts w:cs="Arial"/>
          <w:szCs w:val="20"/>
        </w:rPr>
        <w:t xml:space="preserve">se rovná nebo </w:t>
      </w:r>
      <w:r>
        <w:rPr>
          <w:rFonts w:cs="Arial"/>
          <w:szCs w:val="20"/>
        </w:rPr>
        <w:t xml:space="preserve">přesahuje </w:t>
      </w:r>
      <w:r w:rsidR="00433F45">
        <w:rPr>
          <w:b/>
        </w:rPr>
        <w:t>10</w:t>
      </w:r>
      <w:r w:rsidR="00BD1611">
        <w:rPr>
          <w:b/>
        </w:rPr>
        <w:t>0</w:t>
      </w:r>
      <w:r w:rsidRPr="005B2F6A">
        <w:rPr>
          <w:b/>
        </w:rPr>
        <w:t>.000,- Kč bez DPH</w:t>
      </w:r>
      <w:r>
        <w:rPr>
          <w:rFonts w:cs="Arial"/>
          <w:szCs w:val="20"/>
        </w:rPr>
        <w:t xml:space="preserve">, bude mít výzva </w:t>
      </w:r>
      <w:r w:rsidRPr="005F7653">
        <w:rPr>
          <w:rFonts w:cs="Arial"/>
          <w:szCs w:val="20"/>
        </w:rPr>
        <w:t>podobu dílčí smlouvy</w:t>
      </w:r>
      <w:r w:rsidR="00C75A85">
        <w:rPr>
          <w:rFonts w:cs="Arial"/>
          <w:szCs w:val="20"/>
        </w:rPr>
        <w:t>;</w:t>
      </w:r>
      <w:r w:rsidR="00C75A85" w:rsidRPr="005F7653">
        <w:rPr>
          <w:rFonts w:cs="Arial"/>
          <w:szCs w:val="20"/>
        </w:rPr>
        <w:t xml:space="preserve"> </w:t>
      </w:r>
    </w:p>
    <w:p w14:paraId="5D61F474" w14:textId="57BF1601" w:rsidR="00C4646A" w:rsidRPr="005F7653" w:rsidRDefault="001A7B97" w:rsidP="00C4646A">
      <w:pPr>
        <w:pStyle w:val="ListLetter-ContractCzechRadio"/>
        <w:numPr>
          <w:ilvl w:val="2"/>
          <w:numId w:val="21"/>
        </w:numPr>
      </w:pPr>
      <w:r w:rsidRPr="005F7653">
        <w:t xml:space="preserve">poskytovatel </w:t>
      </w:r>
      <w:r w:rsidR="00752810">
        <w:t xml:space="preserve">je </w:t>
      </w:r>
      <w:r w:rsidR="00D57B24" w:rsidRPr="005F7653">
        <w:t xml:space="preserve">povinen </w:t>
      </w:r>
      <w:r w:rsidR="00E2039C">
        <w:t xml:space="preserve">písemně </w:t>
      </w:r>
      <w:r w:rsidR="00D57B24" w:rsidRPr="005F7653">
        <w:t>potvrdit objednateli akceptaci</w:t>
      </w:r>
      <w:r w:rsidR="00752810">
        <w:t xml:space="preserve"> objednávky</w:t>
      </w:r>
      <w:r w:rsidR="00D57B24" w:rsidRPr="005F7653">
        <w:t>, a to nejpozději následující pracovní den po doručení výzvy</w:t>
      </w:r>
      <w:r w:rsidR="005F7653">
        <w:t>;</w:t>
      </w:r>
    </w:p>
    <w:p w14:paraId="11EC0153" w14:textId="77777777" w:rsidR="00D57B24" w:rsidRPr="005F7653" w:rsidRDefault="001A7B97" w:rsidP="00C4646A">
      <w:pPr>
        <w:pStyle w:val="ListLetter-ContractCzechRadio"/>
        <w:numPr>
          <w:ilvl w:val="2"/>
          <w:numId w:val="21"/>
        </w:numPr>
      </w:pPr>
      <w:r w:rsidRPr="005F7653">
        <w:t>b</w:t>
      </w:r>
      <w:r w:rsidR="00C4646A" w:rsidRPr="005F7653">
        <w:t xml:space="preserve">ude-li plnění poskytováno na základě objednávky, vzniká poskytovateli povinnost k poskytnutí plnění přijetím </w:t>
      </w:r>
      <w:r w:rsidR="00E2039C">
        <w:t>výzvy k poskytnutí plnění</w:t>
      </w:r>
      <w:r w:rsidR="00C4646A" w:rsidRPr="005F7653">
        <w:t xml:space="preserve">, tj. doručením oznámení o jejím přijetí </w:t>
      </w:r>
      <w:proofErr w:type="gramStart"/>
      <w:r w:rsidR="00C4646A" w:rsidRPr="005F7653">
        <w:t xml:space="preserve">objednateli; </w:t>
      </w:r>
      <w:r w:rsidR="007B4F73">
        <w:t xml:space="preserve"> </w:t>
      </w:r>
      <w:r w:rsidR="00C4646A" w:rsidRPr="005F7653">
        <w:t>to</w:t>
      </w:r>
      <w:proofErr w:type="gramEnd"/>
      <w:r w:rsidR="00C4646A" w:rsidRPr="005F7653">
        <w:t xml:space="preserve"> vše ve lhůtách stanovených touto dohodou nebo objednávkou;</w:t>
      </w:r>
    </w:p>
    <w:p w14:paraId="25FB984F" w14:textId="77777777" w:rsidR="00D57B24" w:rsidRPr="005F7653" w:rsidRDefault="001A7B97" w:rsidP="00033761">
      <w:pPr>
        <w:pStyle w:val="ListLetter-ContractCzechRadio"/>
        <w:numPr>
          <w:ilvl w:val="2"/>
          <w:numId w:val="21"/>
        </w:numPr>
      </w:pPr>
      <w:r w:rsidRPr="005F7653">
        <w:t xml:space="preserve">poskytovatel </w:t>
      </w:r>
      <w:r w:rsidR="00752810">
        <w:t xml:space="preserve">je </w:t>
      </w:r>
      <w:r w:rsidRPr="005F7653">
        <w:t xml:space="preserve">povinen písemně doručit podepsanou dílčí smlouvu </w:t>
      </w:r>
      <w:r w:rsidR="00BD1611" w:rsidRPr="005F7653">
        <w:t>ve fyzické podobě s vlastnoručním podpisem</w:t>
      </w:r>
      <w:r w:rsidR="00485997" w:rsidRPr="005F7653">
        <w:t xml:space="preserve"> oprávněného zástupce poskytovatele</w:t>
      </w:r>
      <w:r w:rsidR="00BD1611" w:rsidRPr="005F7653">
        <w:t xml:space="preserve"> </w:t>
      </w:r>
      <w:r w:rsidRPr="005F7653">
        <w:t xml:space="preserve">na adresu sídla objednatele (nebo na jinou předem určenou kontaktní adresu), </w:t>
      </w:r>
      <w:r w:rsidR="00E2039C">
        <w:t>případně v elektronické podobě</w:t>
      </w:r>
      <w:r w:rsidR="00E2039C" w:rsidRPr="005F7653">
        <w:t xml:space="preserve"> </w:t>
      </w:r>
      <w:r w:rsidR="00505307">
        <w:t xml:space="preserve">se zaručeným elektronickým podpisem založeným na kvalifikovaném certifikátu či s kvalifikovaným elektronickým podpisem oprávněného zástupce </w:t>
      </w:r>
      <w:r w:rsidR="00570929">
        <w:t>poskytovatele</w:t>
      </w:r>
      <w:r w:rsidR="00505307">
        <w:t xml:space="preserve"> na e-mailovou adresu uvedenou v této dohodě (popř. jinou předem určenou kontaktní e-mailovou adresu),</w:t>
      </w:r>
      <w:r w:rsidR="00E2039C">
        <w:t xml:space="preserve"> nebo </w:t>
      </w:r>
      <w:r w:rsidR="00505307">
        <w:t>prostřednictvím datové zprávy</w:t>
      </w:r>
      <w:r w:rsidR="00E2039C">
        <w:t xml:space="preserve">, </w:t>
      </w:r>
      <w:r w:rsidRPr="005F7653">
        <w:t xml:space="preserve">a to nejpozději do </w:t>
      </w:r>
      <w:r w:rsidR="00BD1611" w:rsidRPr="005F7653">
        <w:rPr>
          <w:b/>
        </w:rPr>
        <w:t>3</w:t>
      </w:r>
      <w:r w:rsidRPr="005F7653">
        <w:rPr>
          <w:b/>
        </w:rPr>
        <w:t xml:space="preserve"> pracovních dnů</w:t>
      </w:r>
      <w:r w:rsidRPr="005F7653">
        <w:t xml:space="preserve"> ode dne doručení návrhu dílčí smlouvy ze strany objednatele. Objednatel následně bez zbytečného </w:t>
      </w:r>
      <w:r w:rsidRPr="005F7653">
        <w:lastRenderedPageBreak/>
        <w:t>odkladu zajistí podpis dílčí smlouvy a doručí příslušný počet vyhotovení dílčích smluv podepsaných oběma smluvními stranami zpět poskytovateli</w:t>
      </w:r>
      <w:r w:rsidR="005F7653">
        <w:t>;</w:t>
      </w:r>
    </w:p>
    <w:p w14:paraId="400EC94B" w14:textId="77777777" w:rsidR="005F7653" w:rsidRPr="005F7653" w:rsidRDefault="001A7B97" w:rsidP="005F7653">
      <w:pPr>
        <w:pStyle w:val="ListLetter-ContractCzechRadio"/>
        <w:numPr>
          <w:ilvl w:val="2"/>
          <w:numId w:val="21"/>
        </w:numPr>
      </w:pPr>
      <w:r w:rsidRPr="005F7653">
        <w:t>bude-li plnění poskytováno na základě dílčí smlouvy, vzniká poskytovateli povinnost k poskytnutí plnění účinností dílčí smlouvy, tj. jejím uveřejněním v registru smluv; to vše ve lhůtách stanovených touto dohodou nebo dílčí smlouvou</w:t>
      </w:r>
      <w:r>
        <w:t>;</w:t>
      </w:r>
    </w:p>
    <w:p w14:paraId="124D1DBD" w14:textId="77777777" w:rsidR="00673875" w:rsidRDefault="001A7B97" w:rsidP="00A57148">
      <w:pPr>
        <w:pStyle w:val="ListLetter-ContractCzechRadio"/>
        <w:numPr>
          <w:ilvl w:val="2"/>
          <w:numId w:val="21"/>
        </w:numPr>
      </w:pPr>
      <w:r>
        <w:t>p</w:t>
      </w:r>
      <w:r w:rsidR="00D57B24">
        <w:t>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w:t>
      </w:r>
      <w:r w:rsidR="00E7193C">
        <w:t xml:space="preserve"> cenové </w:t>
      </w:r>
      <w:r w:rsidR="00D57B24">
        <w:t xml:space="preserve">nabídce </w:t>
      </w:r>
      <w:r w:rsidR="00CD4813">
        <w:t>poskytovatele</w:t>
      </w:r>
      <w:r w:rsidR="00D57B24">
        <w:t xml:space="preserve">, která je součástí této </w:t>
      </w:r>
      <w:r w:rsidR="00E7193C">
        <w:t>dohod</w:t>
      </w:r>
      <w:r w:rsidR="00D57B24">
        <w:t>y jako její příloha.</w:t>
      </w:r>
    </w:p>
    <w:p w14:paraId="337A86D2" w14:textId="77777777" w:rsidR="00D57B24" w:rsidRDefault="001A7B97" w:rsidP="00033761">
      <w:pPr>
        <w:pStyle w:val="ListNumber-ContractCzechRadio"/>
        <w:numPr>
          <w:ilvl w:val="1"/>
          <w:numId w:val="21"/>
        </w:numPr>
      </w:pPr>
      <w:r>
        <w:t>Výzva objednatele bude obsahovat alespoň tyto náležitosti:</w:t>
      </w:r>
    </w:p>
    <w:p w14:paraId="7E92F1BD" w14:textId="77777777" w:rsidR="00D57B24" w:rsidRDefault="001A7B97" w:rsidP="00033761">
      <w:pPr>
        <w:pStyle w:val="ListLetter-ContractCzechRadio"/>
        <w:numPr>
          <w:ilvl w:val="2"/>
          <w:numId w:val="21"/>
        </w:numPr>
      </w:pPr>
      <w:r>
        <w:t>identifikační údaje objednatele;</w:t>
      </w:r>
    </w:p>
    <w:p w14:paraId="6650DC7D" w14:textId="77777777" w:rsidR="00D57B24" w:rsidRDefault="001A7B97" w:rsidP="00033761">
      <w:pPr>
        <w:pStyle w:val="ListLetter-ContractCzechRadio"/>
        <w:numPr>
          <w:ilvl w:val="2"/>
          <w:numId w:val="21"/>
        </w:numPr>
      </w:pPr>
      <w:r>
        <w:t xml:space="preserve">název a číslo jednací veřejné zakázky a </w:t>
      </w:r>
      <w:r w:rsidR="00796017">
        <w:t>jednotlivého dílčího plnění</w:t>
      </w:r>
      <w:r>
        <w:t>;</w:t>
      </w:r>
    </w:p>
    <w:p w14:paraId="472798ED" w14:textId="77777777" w:rsidR="00D57B24" w:rsidRDefault="001A7B97" w:rsidP="00033761">
      <w:pPr>
        <w:pStyle w:val="ListLetter-ContractCzechRadio"/>
        <w:numPr>
          <w:ilvl w:val="2"/>
          <w:numId w:val="21"/>
        </w:numPr>
      </w:pPr>
      <w:r>
        <w:t>vymezení předmětu a rozsahu plnění, (způsob) určení ceny v české měně bez DPH a s DPH, časový harmonogram plnění;</w:t>
      </w:r>
    </w:p>
    <w:p w14:paraId="55229D0E" w14:textId="77777777" w:rsidR="00D57B24" w:rsidRDefault="001A7B97" w:rsidP="00033761">
      <w:pPr>
        <w:pStyle w:val="ListLetter-ContractCzechRadio"/>
        <w:numPr>
          <w:ilvl w:val="2"/>
          <w:numId w:val="21"/>
        </w:numPr>
      </w:pPr>
      <w:r>
        <w:t>lhůtu a místo</w:t>
      </w:r>
      <w:r w:rsidR="00067494">
        <w:t>,</w:t>
      </w:r>
      <w:r w:rsidR="00067494" w:rsidRPr="00067494">
        <w:t xml:space="preserve"> </w:t>
      </w:r>
      <w:r w:rsidR="00067494">
        <w:t>případně</w:t>
      </w:r>
      <w:r>
        <w:t xml:space="preserve"> způsob </w:t>
      </w:r>
      <w:r w:rsidR="00796017">
        <w:t>dílčího plnění</w:t>
      </w:r>
      <w:r>
        <w:t>;</w:t>
      </w:r>
    </w:p>
    <w:p w14:paraId="2BEFFD93" w14:textId="77777777" w:rsidR="00D57B24" w:rsidRDefault="001A7B97" w:rsidP="00033761">
      <w:pPr>
        <w:pStyle w:val="ListLetter-ContractCzechRadio"/>
        <w:numPr>
          <w:ilvl w:val="2"/>
          <w:numId w:val="21"/>
        </w:numPr>
      </w:pPr>
      <w:r>
        <w:t xml:space="preserve">další požadavky na obsah </w:t>
      </w:r>
      <w:r w:rsidR="007C782D">
        <w:t xml:space="preserve">dílčího </w:t>
      </w:r>
      <w:r>
        <w:t>plnění.</w:t>
      </w:r>
    </w:p>
    <w:p w14:paraId="30DFC1ED" w14:textId="77777777" w:rsidR="00796017" w:rsidRDefault="001A7B97" w:rsidP="00A57148">
      <w:pPr>
        <w:pStyle w:val="ListNumber-ContractCzechRadio"/>
        <w:numPr>
          <w:ilvl w:val="1"/>
          <w:numId w:val="21"/>
        </w:numPr>
      </w:pPr>
      <w:r>
        <w:t>Nestanoví-li tato dohoda jinak a připouští-li to povaha věci, použijí se veškerá ustanovení týkající se dílčích smluv přiměřeně i na objednávky.</w:t>
      </w:r>
    </w:p>
    <w:p w14:paraId="131F6C8E" w14:textId="77777777" w:rsidR="00D57B24" w:rsidRDefault="001A7B97" w:rsidP="00D57B24">
      <w:pPr>
        <w:pStyle w:val="Heading-Number-ContractCzechRadio"/>
      </w:pPr>
      <w:r>
        <w:t xml:space="preserve">Místo a doba </w:t>
      </w:r>
      <w:r w:rsidR="001E0663">
        <w:t xml:space="preserve">poskytování </w:t>
      </w:r>
      <w:r w:rsidR="00CD4813">
        <w:t>služeb</w:t>
      </w:r>
    </w:p>
    <w:p w14:paraId="77F8771E" w14:textId="19E2786C" w:rsidR="00102AB2" w:rsidRDefault="001A7B97" w:rsidP="00102AB2">
      <w:pPr>
        <w:pStyle w:val="ListNumber-ContractCzechRadio"/>
      </w:pPr>
      <w:r w:rsidRPr="004545D6">
        <w:t xml:space="preserve">Místem </w:t>
      </w:r>
      <w:r w:rsidR="00CD4813">
        <w:t>poskytování služeb</w:t>
      </w:r>
      <w:r w:rsidR="007278F4">
        <w:t xml:space="preserve"> </w:t>
      </w:r>
      <w:r w:rsidR="00BE0C2A" w:rsidRPr="004545D6">
        <w:t>j</w:t>
      </w:r>
      <w:r w:rsidR="00BE0C2A">
        <w:t xml:space="preserve">sou </w:t>
      </w:r>
      <w:r w:rsidR="00102AB2">
        <w:t>níže uvedené objekty Českého rozhlasu</w:t>
      </w:r>
      <w:r w:rsidR="00102AB2" w:rsidRPr="00102AB2">
        <w:rPr>
          <w:rFonts w:cs="Arial"/>
          <w:szCs w:val="20"/>
        </w:rPr>
        <w:t>:</w:t>
      </w:r>
    </w:p>
    <w:p w14:paraId="11FEB4DC" w14:textId="196FE517" w:rsidR="00102AB2" w:rsidRDefault="00102AB2" w:rsidP="007F3FFB">
      <w:pPr>
        <w:pStyle w:val="ListLetter-ContractCzechRadio"/>
        <w:spacing w:after="0"/>
      </w:pPr>
      <w:r>
        <w:t>Český rozhlas Praha – Praha 2, komplex propojených budov Vinohradská 12, Římská 13 a 15</w:t>
      </w:r>
      <w:r w:rsidR="00707E3C">
        <w:t>;</w:t>
      </w:r>
    </w:p>
    <w:p w14:paraId="736D123E" w14:textId="2EF38880" w:rsidR="00102AB2" w:rsidRDefault="00102AB2" w:rsidP="007F3FFB">
      <w:pPr>
        <w:pStyle w:val="ListLetter-ContractCzechRadio"/>
        <w:spacing w:after="0"/>
      </w:pPr>
      <w:r>
        <w:t>Český rozhlas</w:t>
      </w:r>
      <w:r w:rsidR="00707E3C">
        <w:t xml:space="preserve"> </w:t>
      </w:r>
      <w:r w:rsidR="00EA0EAF">
        <w:t xml:space="preserve">Střední Čechy </w:t>
      </w:r>
      <w:r>
        <w:t>– Praha 8, Hybešova 10</w:t>
      </w:r>
      <w:r w:rsidR="00707E3C">
        <w:t>;</w:t>
      </w:r>
    </w:p>
    <w:p w14:paraId="3A61C8D0" w14:textId="46BBAC4F" w:rsidR="00102AB2" w:rsidRDefault="00102AB2" w:rsidP="007F3FFB">
      <w:pPr>
        <w:pStyle w:val="ListLetter-ContractCzechRadio"/>
        <w:spacing w:after="0"/>
      </w:pPr>
      <w:r>
        <w:t>Český rozhlas Vysočina – Jihlava, Masarykovo náměstí 42</w:t>
      </w:r>
      <w:r w:rsidR="00707E3C">
        <w:t>;</w:t>
      </w:r>
    </w:p>
    <w:p w14:paraId="41BC204C" w14:textId="28CE22A6" w:rsidR="00102AB2" w:rsidRDefault="00102AB2" w:rsidP="007F3FFB">
      <w:pPr>
        <w:pStyle w:val="ListLetter-ContractCzechRadio"/>
        <w:spacing w:after="0"/>
      </w:pPr>
      <w:r>
        <w:t>Český rozhlas Sever – Ústí nad Labem, Na Schodech 10</w:t>
      </w:r>
      <w:r w:rsidR="00707E3C">
        <w:t>;</w:t>
      </w:r>
    </w:p>
    <w:p w14:paraId="692FE2FE" w14:textId="07140CE1" w:rsidR="00102AB2" w:rsidRDefault="00102AB2" w:rsidP="007F3FFB">
      <w:pPr>
        <w:pStyle w:val="ListLetter-ContractCzechRadio"/>
        <w:spacing w:after="0"/>
      </w:pPr>
      <w:r>
        <w:t>Český rozhlas Olomouc – Horní náměstí 21, Pavelčákova 2</w:t>
      </w:r>
      <w:r w:rsidR="00707E3C">
        <w:t>;</w:t>
      </w:r>
      <w:r>
        <w:t xml:space="preserve"> </w:t>
      </w:r>
    </w:p>
    <w:p w14:paraId="6D240CE0" w14:textId="4FC85D4E" w:rsidR="00102AB2" w:rsidRDefault="00102AB2" w:rsidP="007F3FFB">
      <w:pPr>
        <w:pStyle w:val="ListLetter-ContractCzechRadio"/>
        <w:spacing w:after="0"/>
      </w:pPr>
      <w:r>
        <w:t>Český rozhlas Brno – Beethovenova 4</w:t>
      </w:r>
      <w:r w:rsidR="00707E3C">
        <w:t>;</w:t>
      </w:r>
    </w:p>
    <w:p w14:paraId="26F695ED" w14:textId="2F648F88" w:rsidR="00102AB2" w:rsidRDefault="00102AB2" w:rsidP="007F3FFB">
      <w:pPr>
        <w:pStyle w:val="ListLetter-ContractCzechRadio"/>
        <w:spacing w:after="0"/>
      </w:pPr>
      <w:r>
        <w:t>Český rozhlas Zlín – Osvoboditelů 187</w:t>
      </w:r>
      <w:r w:rsidR="00707E3C">
        <w:t>;</w:t>
      </w:r>
    </w:p>
    <w:p w14:paraId="5CE27FC2" w14:textId="3FE324A8" w:rsidR="00102AB2" w:rsidRDefault="00102AB2" w:rsidP="007F3FFB">
      <w:pPr>
        <w:pStyle w:val="ListLetter-ContractCzechRadio"/>
        <w:spacing w:after="0"/>
      </w:pPr>
      <w:r>
        <w:t>Český rozhlas Ostrava – Dr. Šmerala 2,4 a 6</w:t>
      </w:r>
      <w:r w:rsidR="00707E3C">
        <w:t>;</w:t>
      </w:r>
    </w:p>
    <w:p w14:paraId="784C2D6F" w14:textId="0802091E" w:rsidR="00102AB2" w:rsidRDefault="00102AB2" w:rsidP="007F3FFB">
      <w:pPr>
        <w:pStyle w:val="ListLetter-ContractCzechRadio"/>
        <w:spacing w:after="0"/>
      </w:pPr>
      <w:r>
        <w:t>Český rozhlas Plzeň – náměstí Míru 10</w:t>
      </w:r>
      <w:r w:rsidR="00707E3C">
        <w:t>;</w:t>
      </w:r>
    </w:p>
    <w:p w14:paraId="1D77F41C" w14:textId="51246D55" w:rsidR="00102AB2" w:rsidRDefault="00102AB2" w:rsidP="007F3FFB">
      <w:pPr>
        <w:pStyle w:val="ListLetter-ContractCzechRadio"/>
        <w:spacing w:after="0"/>
      </w:pPr>
      <w:r>
        <w:t>Český rozhlas Karlovy Vary – Zítkova 3/1150</w:t>
      </w:r>
      <w:r w:rsidR="00707E3C">
        <w:t>;</w:t>
      </w:r>
    </w:p>
    <w:p w14:paraId="1DDCA885" w14:textId="7D8340E0" w:rsidR="00102AB2" w:rsidRDefault="00102AB2" w:rsidP="007F3FFB">
      <w:pPr>
        <w:pStyle w:val="ListLetter-ContractCzechRadio"/>
        <w:spacing w:after="0"/>
      </w:pPr>
      <w:r>
        <w:t xml:space="preserve">Český rozhlas Pardubice – </w:t>
      </w:r>
      <w:proofErr w:type="gramStart"/>
      <w:r>
        <w:t>Sv.</w:t>
      </w:r>
      <w:proofErr w:type="gramEnd"/>
      <w:r>
        <w:t xml:space="preserve"> Anežky České 29</w:t>
      </w:r>
      <w:r w:rsidR="00707E3C">
        <w:t>;</w:t>
      </w:r>
    </w:p>
    <w:p w14:paraId="3539C1B2" w14:textId="2F5CB9E7" w:rsidR="00102AB2" w:rsidRDefault="00102AB2" w:rsidP="007F3FFB">
      <w:pPr>
        <w:pStyle w:val="ListLetter-ContractCzechRadio"/>
        <w:spacing w:after="0"/>
      </w:pPr>
      <w:r>
        <w:t>Český rozhlas Hradec Králové – Havlíčkova 292</w:t>
      </w:r>
      <w:r w:rsidR="00707E3C">
        <w:t>;</w:t>
      </w:r>
    </w:p>
    <w:p w14:paraId="3C4D7FCA" w14:textId="16F42825" w:rsidR="00850A3D" w:rsidRDefault="00102AB2" w:rsidP="007F3FFB">
      <w:pPr>
        <w:pStyle w:val="ListLetter-ContractCzechRadio"/>
        <w:spacing w:after="0"/>
      </w:pPr>
      <w:r>
        <w:t>Český rozhlas České Budějovice – U Tří lvů 1</w:t>
      </w:r>
      <w:r w:rsidR="00707E3C">
        <w:t>.</w:t>
      </w:r>
    </w:p>
    <w:p w14:paraId="5441DACD" w14:textId="77777777" w:rsidR="00850A3D" w:rsidRPr="00850A3D" w:rsidRDefault="00850A3D" w:rsidP="007F3FFB">
      <w:pPr>
        <w:pStyle w:val="ListLetter-ContractCzechRadio"/>
        <w:numPr>
          <w:ilvl w:val="0"/>
          <w:numId w:val="0"/>
        </w:numPr>
        <w:spacing w:after="0"/>
        <w:ind w:left="624"/>
        <w:rPr>
          <w:rFonts w:cs="Arial"/>
          <w:szCs w:val="20"/>
        </w:rPr>
      </w:pPr>
    </w:p>
    <w:p w14:paraId="379433B1" w14:textId="2FB4BF93" w:rsidR="004545D6" w:rsidRPr="004545D6" w:rsidRDefault="00102AB2" w:rsidP="007F3FFB">
      <w:pPr>
        <w:pStyle w:val="ListNumber-ContractCzechRadio"/>
        <w:numPr>
          <w:ilvl w:val="0"/>
          <w:numId w:val="0"/>
        </w:numPr>
        <w:ind w:left="312"/>
      </w:pPr>
      <w:r>
        <w:rPr>
          <w:rFonts w:cs="Arial"/>
          <w:szCs w:val="20"/>
        </w:rPr>
        <w:t>Objednávka nebo dílčí smlouva mohou stanovit jiné místo poskytování služeb.</w:t>
      </w:r>
    </w:p>
    <w:p w14:paraId="4B8FD84E" w14:textId="34938520" w:rsidR="0029395B" w:rsidRDefault="001A7B97" w:rsidP="0029395B">
      <w:pPr>
        <w:pStyle w:val="ListNumber-ContractCzechRadio"/>
      </w:pPr>
      <w:r>
        <w:t xml:space="preserve">Poskytovatel </w:t>
      </w:r>
      <w:r w:rsidR="00461AAD">
        <w:t>je povinen zajistit</w:t>
      </w:r>
      <w:r>
        <w:t xml:space="preserve"> </w:t>
      </w:r>
      <w:r w:rsidR="00BE0C2A">
        <w:t xml:space="preserve">dodání a zprovoznění </w:t>
      </w:r>
      <w:proofErr w:type="spellStart"/>
      <w:r w:rsidR="00BE0C2A">
        <w:t>výdejníků</w:t>
      </w:r>
      <w:proofErr w:type="spellEnd"/>
      <w:r w:rsidR="00BE0C2A">
        <w:t xml:space="preserve"> dle předcházejícího odstavce vč. splnění dalších povinností dle této dohody na vlastní náklad </w:t>
      </w:r>
      <w:r w:rsidR="00102AB2" w:rsidRPr="00707E3C">
        <w:rPr>
          <w:b/>
        </w:rPr>
        <w:t>nejpozději do 1.1</w:t>
      </w:r>
      <w:r w:rsidR="00C0680F">
        <w:rPr>
          <w:b/>
        </w:rPr>
        <w:t>1</w:t>
      </w:r>
      <w:r w:rsidR="0086052A">
        <w:rPr>
          <w:b/>
        </w:rPr>
        <w:t>.</w:t>
      </w:r>
      <w:r w:rsidR="00102AB2" w:rsidRPr="00707E3C">
        <w:rPr>
          <w:b/>
        </w:rPr>
        <w:t xml:space="preserve">2025. </w:t>
      </w:r>
    </w:p>
    <w:p w14:paraId="44F28370" w14:textId="42CBE62F" w:rsidR="00461AAD" w:rsidRDefault="001A7B97" w:rsidP="00461AAD">
      <w:pPr>
        <w:pStyle w:val="ListNumber-ContractCzechRadio"/>
      </w:pPr>
      <w:r>
        <w:lastRenderedPageBreak/>
        <w:t xml:space="preserve">Poskytovatel bere na vědomí a současně souhlasí s tím, že se po dobu trvání dohody může počet </w:t>
      </w:r>
      <w:proofErr w:type="spellStart"/>
      <w:r>
        <w:t>výdejníků</w:t>
      </w:r>
      <w:proofErr w:type="spellEnd"/>
      <w:r>
        <w:t xml:space="preserve"> v jednotlivých objektech objednatele měnit dle aktuálních potřeb objednatele v souladu s postupem dle čl. II., odst. 1 této dohody, tj. prostřednictvím objednávky</w:t>
      </w:r>
      <w:r w:rsidR="00850A3D">
        <w:t>, resp</w:t>
      </w:r>
      <w:r>
        <w:t>.</w:t>
      </w:r>
      <w:r w:rsidR="00850A3D">
        <w:t xml:space="preserve"> dílčí smlouvy.</w:t>
      </w:r>
      <w:r>
        <w:t xml:space="preserve"> </w:t>
      </w:r>
    </w:p>
    <w:p w14:paraId="6FE2E2B1" w14:textId="77777777" w:rsidR="00461AAD" w:rsidRDefault="001A7B97" w:rsidP="00461AAD">
      <w:pPr>
        <w:pStyle w:val="ListNumber-ContractCzechRadio"/>
      </w:pPr>
      <w:r>
        <w:t>Poskytovatel</w:t>
      </w:r>
      <w:r w:rsidRPr="00AE27C1">
        <w:t xml:space="preserve"> se zavazuje </w:t>
      </w:r>
      <w:r>
        <w:t>objednateli</w:t>
      </w:r>
      <w:r w:rsidRPr="00AE27C1">
        <w:t xml:space="preserve"> prostřednictvím své distribuční sítě </w:t>
      </w:r>
      <w:r>
        <w:t>poskytovat služby nejpozději</w:t>
      </w:r>
      <w:r w:rsidRPr="00AE27C1">
        <w:t xml:space="preserve"> </w:t>
      </w:r>
      <w:r w:rsidRPr="00D54020">
        <w:rPr>
          <w:b/>
        </w:rPr>
        <w:t xml:space="preserve">do </w:t>
      </w:r>
      <w:r>
        <w:rPr>
          <w:b/>
        </w:rPr>
        <w:t>2 pracovních dnů</w:t>
      </w:r>
      <w:r w:rsidRPr="00D54020">
        <w:rPr>
          <w:b/>
        </w:rPr>
        <w:t xml:space="preserve"> </w:t>
      </w:r>
      <w:r>
        <w:t xml:space="preserve">od data potvrzení objednávky poskytovatelem </w:t>
      </w:r>
      <w:r w:rsidRPr="00AE27C1">
        <w:t xml:space="preserve">do </w:t>
      </w:r>
      <w:r>
        <w:t xml:space="preserve">příslušného </w:t>
      </w:r>
      <w:r w:rsidRPr="00AE27C1">
        <w:t xml:space="preserve">místa </w:t>
      </w:r>
      <w:r>
        <w:t>plnění stanoveného objednávkou.</w:t>
      </w:r>
    </w:p>
    <w:p w14:paraId="6E1F9171" w14:textId="77777777" w:rsidR="00461AAD" w:rsidRPr="004545D6" w:rsidRDefault="001A7B97" w:rsidP="00461AAD">
      <w:pPr>
        <w:pStyle w:val="ListNumber-ContractCzechRadio"/>
      </w:pPr>
      <w:r>
        <w:t>Poskytovatel</w:t>
      </w:r>
      <w:r w:rsidRPr="004545D6">
        <w:t xml:space="preserve"> je povinen při </w:t>
      </w:r>
      <w:r>
        <w:t>poskytování služeb</w:t>
      </w:r>
      <w:r w:rsidRPr="004545D6">
        <w:t xml:space="preserve"> dodržovat pravidla bezpečnosti a ochrany zdraví při práci, pravidla požární bezpečnosti a vnitřní předpisy objednatele, se kterými byl seznámen. Přílohou této </w:t>
      </w:r>
      <w:r>
        <w:t>dohody</w:t>
      </w:r>
      <w:r w:rsidRPr="004545D6">
        <w:t xml:space="preserve"> </w:t>
      </w:r>
      <w:r>
        <w:t xml:space="preserve">jsou </w:t>
      </w:r>
      <w:r w:rsidRPr="004545D6">
        <w:t>Podmínky provádění činností</w:t>
      </w:r>
      <w:r>
        <w:t xml:space="preserve"> externích osob v objektech ČRo</w:t>
      </w:r>
      <w:r w:rsidRPr="004545D6">
        <w:t xml:space="preserve">, které je </w:t>
      </w:r>
      <w:r>
        <w:t>poskytovatel</w:t>
      </w:r>
      <w:r w:rsidRPr="004545D6">
        <w:t xml:space="preserve"> povinen dodržovat</w:t>
      </w:r>
      <w:r>
        <w:t>.</w:t>
      </w:r>
    </w:p>
    <w:p w14:paraId="4C1B80AE" w14:textId="77777777" w:rsidR="00461AAD" w:rsidRDefault="001A7B97" w:rsidP="00461AAD">
      <w:pPr>
        <w:pStyle w:val="ListNumber-ContractCzechRadio"/>
      </w:pPr>
      <w:r>
        <w:t>Poskytovatel</w:t>
      </w:r>
      <w:r w:rsidRPr="004545D6">
        <w:t xml:space="preserve"> se zavazuje</w:t>
      </w:r>
      <w:r>
        <w:t xml:space="preserve"> </w:t>
      </w:r>
      <w:r w:rsidRPr="004545D6">
        <w:t xml:space="preserve">uvést místo </w:t>
      </w:r>
      <w:r>
        <w:t>poskytování služeb</w:t>
      </w:r>
      <w:r w:rsidRPr="004545D6">
        <w:t xml:space="preserve"> do původního stavu a na vlastní náklady odstranit v souladu s platnými právními předpisy odpad vzniklý při </w:t>
      </w:r>
      <w:r>
        <w:t>poskytování služeb spolu s veškerým nevyužitým materiálem, a to nejpozději ke dni ukončení poskytování služeb objednateli</w:t>
      </w:r>
      <w:r w:rsidRPr="004545D6">
        <w:t>.</w:t>
      </w:r>
      <w:r>
        <w:t xml:space="preserve"> </w:t>
      </w:r>
    </w:p>
    <w:p w14:paraId="56246AF3" w14:textId="77777777" w:rsidR="00461AAD" w:rsidRDefault="001A7B97" w:rsidP="00461AAD">
      <w:pPr>
        <w:pStyle w:val="ListNumber-ContractCzechRadio"/>
      </w:pPr>
      <w:r>
        <w:t>Poskytovatel podpisem této dohody stvrzuje, že se dostatečným způsobem seznámil s místem poskytování služeb a je plně způsobilý k řádnému plnění svých povinností dle této dohody.</w:t>
      </w:r>
    </w:p>
    <w:p w14:paraId="6CE8EC06" w14:textId="77777777" w:rsidR="00BA16BB" w:rsidRPr="006D0812" w:rsidRDefault="001A7B97" w:rsidP="00BA16BB">
      <w:pPr>
        <w:pStyle w:val="Heading-Number-ContractCzechRadio"/>
      </w:pPr>
      <w:r w:rsidRPr="006D0812">
        <w:t>Cena a platební podmínky</w:t>
      </w:r>
    </w:p>
    <w:p w14:paraId="3EB3A1DC" w14:textId="40029308" w:rsidR="00EC716D" w:rsidRPr="00461AAD" w:rsidRDefault="001A7B97" w:rsidP="00461AAD">
      <w:pPr>
        <w:pStyle w:val="ListNumber-ContractCzechRadio"/>
      </w:pPr>
      <w:r>
        <w:t xml:space="preserve">Cena plnění dle této </w:t>
      </w:r>
      <w:r w:rsidR="00796017">
        <w:t>dohod</w:t>
      </w:r>
      <w:r>
        <w:t xml:space="preserve">y za dobu </w:t>
      </w:r>
      <w:r w:rsidR="00796017">
        <w:t xml:space="preserve">její </w:t>
      </w:r>
      <w:r>
        <w:t>účinnosti nepřesáhne částku</w:t>
      </w:r>
      <w:r w:rsidR="00351349">
        <w:t xml:space="preserve"> ve výši</w:t>
      </w:r>
      <w:r w:rsidR="007278F4">
        <w:t xml:space="preserve"> </w:t>
      </w:r>
      <w:r w:rsidR="00461AAD" w:rsidRPr="00461AAD">
        <w:rPr>
          <w:rFonts w:cs="Arial"/>
          <w:b/>
          <w:szCs w:val="20"/>
        </w:rPr>
        <w:t>2.900.000</w:t>
      </w:r>
      <w:r w:rsidR="009164F0" w:rsidRPr="00461AAD">
        <w:rPr>
          <w:rFonts w:cs="Arial"/>
          <w:b/>
          <w:szCs w:val="20"/>
        </w:rPr>
        <w:t>,- Kč</w:t>
      </w:r>
      <w:r w:rsidR="009164F0" w:rsidRPr="00461AAD">
        <w:rPr>
          <w:rFonts w:cs="Arial"/>
          <w:szCs w:val="20"/>
        </w:rPr>
        <w:t xml:space="preserve"> (slovy: </w:t>
      </w:r>
      <w:r w:rsidR="00461AAD" w:rsidRPr="00461AAD">
        <w:rPr>
          <w:rFonts w:cs="Arial"/>
          <w:szCs w:val="20"/>
        </w:rPr>
        <w:t xml:space="preserve">dva miliony devět set tisíc </w:t>
      </w:r>
      <w:r w:rsidR="009164F0" w:rsidRPr="00461AAD">
        <w:rPr>
          <w:rFonts w:cs="Arial"/>
          <w:szCs w:val="20"/>
        </w:rPr>
        <w:t xml:space="preserve">korun českých) </w:t>
      </w:r>
      <w:r w:rsidR="009164F0" w:rsidRPr="00461AAD">
        <w:rPr>
          <w:rFonts w:cs="Arial"/>
          <w:b/>
          <w:szCs w:val="20"/>
        </w:rPr>
        <w:t>bez DPH</w:t>
      </w:r>
      <w:r w:rsidR="009164F0" w:rsidRPr="00461AAD">
        <w:rPr>
          <w:rFonts w:cs="Arial"/>
          <w:szCs w:val="20"/>
        </w:rPr>
        <w:t>.</w:t>
      </w:r>
    </w:p>
    <w:p w14:paraId="1171E17D" w14:textId="6D1E8A74" w:rsidR="00F0389D" w:rsidRDefault="001A7B97" w:rsidP="00461AAD">
      <w:pPr>
        <w:pStyle w:val="ListNumber-ContractCzechRadio"/>
      </w:pPr>
      <w:r>
        <w:t>Objednatel</w:t>
      </w:r>
      <w:r w:rsidRPr="005D1AE8">
        <w:t xml:space="preserve"> je povinen </w:t>
      </w:r>
      <w:r>
        <w:t>hradit</w:t>
      </w:r>
      <w:r w:rsidRPr="005D1AE8">
        <w:t xml:space="preserve"> </w:t>
      </w:r>
      <w:r>
        <w:t>poskytovateli ceny</w:t>
      </w:r>
      <w:r w:rsidRPr="005D1AE8">
        <w:t xml:space="preserve"> v souladu s </w:t>
      </w:r>
      <w:r>
        <w:t>jeho</w:t>
      </w:r>
      <w:r w:rsidRPr="005D1AE8">
        <w:t> nabídkou v</w:t>
      </w:r>
      <w:r w:rsidR="00102AB2">
        <w:t>e</w:t>
      </w:r>
      <w:r w:rsidRPr="005D1AE8">
        <w:t> </w:t>
      </w:r>
      <w:proofErr w:type="gramStart"/>
      <w:r w:rsidR="00102AB2">
        <w:t xml:space="preserve">výběrovém </w:t>
      </w:r>
      <w:r w:rsidRPr="005D1AE8">
        <w:t xml:space="preserve"> řízení</w:t>
      </w:r>
      <w:proofErr w:type="gramEnd"/>
      <w:r>
        <w:t xml:space="preserve"> </w:t>
      </w:r>
      <w:r w:rsidRPr="005E4F2E">
        <w:rPr>
          <w:rFonts w:cs="Arial"/>
        </w:rPr>
        <w:t>k veřejné zakázce</w:t>
      </w:r>
      <w:r w:rsidRPr="005D1AE8">
        <w:t xml:space="preserve">, a to za plnění po </w:t>
      </w:r>
      <w:r>
        <w:t>něm</w:t>
      </w:r>
      <w:r w:rsidRPr="005D1AE8">
        <w:t xml:space="preserve"> požadovan</w:t>
      </w:r>
      <w:r>
        <w:t>á</w:t>
      </w:r>
      <w:r w:rsidRPr="005D1AE8">
        <w:t xml:space="preserve"> jednotlivými </w:t>
      </w:r>
      <w:r>
        <w:t>dílčími smlouvami či objednávkami</w:t>
      </w:r>
      <w:r w:rsidRPr="005D1AE8">
        <w:t>.</w:t>
      </w:r>
    </w:p>
    <w:p w14:paraId="4FAC96C2" w14:textId="222F7395" w:rsidR="00461AAD" w:rsidRDefault="001A7B97" w:rsidP="00461AAD">
      <w:pPr>
        <w:pStyle w:val="ListNumber-ContractCzechRadio"/>
      </w:pPr>
      <w:r>
        <w:t xml:space="preserve">Cena za 1 barel vody činí </w:t>
      </w:r>
      <w:proofErr w:type="gramStart"/>
      <w:r w:rsidR="00850A3D">
        <w:rPr>
          <w:b/>
          <w:color w:val="000000" w:themeColor="text1"/>
          <w:highlight w:val="yellow"/>
        </w:rPr>
        <w:t>DOPLNIT</w:t>
      </w:r>
      <w:r w:rsidRPr="007F3FFB">
        <w:rPr>
          <w:rFonts w:cs="Arial"/>
          <w:b/>
          <w:color w:val="000000" w:themeColor="text1"/>
          <w:szCs w:val="20"/>
        </w:rPr>
        <w:t>,-</w:t>
      </w:r>
      <w:proofErr w:type="gramEnd"/>
      <w:r w:rsidRPr="007F3FFB">
        <w:rPr>
          <w:rFonts w:cs="Arial"/>
          <w:b/>
          <w:color w:val="000000" w:themeColor="text1"/>
          <w:szCs w:val="20"/>
        </w:rPr>
        <w:t xml:space="preserve"> Kč bez DPH</w:t>
      </w:r>
      <w:r>
        <w:rPr>
          <w:rFonts w:cs="Arial"/>
          <w:szCs w:val="20"/>
        </w:rPr>
        <w:t>.</w:t>
      </w:r>
      <w:r>
        <w:t xml:space="preserve"> Nájemné za užívání 1 kusu </w:t>
      </w:r>
      <w:proofErr w:type="spellStart"/>
      <w:r>
        <w:t>výdejníku</w:t>
      </w:r>
      <w:proofErr w:type="spellEnd"/>
      <w:r>
        <w:t xml:space="preserve"> vody je stanoveno pevnou částkou ve výši </w:t>
      </w:r>
      <w:proofErr w:type="gramStart"/>
      <w:r w:rsidR="00850A3D">
        <w:rPr>
          <w:b/>
          <w:color w:val="000000" w:themeColor="text1"/>
          <w:highlight w:val="yellow"/>
        </w:rPr>
        <w:t>DOPLNIT</w:t>
      </w:r>
      <w:r w:rsidRPr="007F3FFB">
        <w:rPr>
          <w:b/>
          <w:color w:val="000000" w:themeColor="text1"/>
        </w:rPr>
        <w:t>,-</w:t>
      </w:r>
      <w:proofErr w:type="gramEnd"/>
      <w:r w:rsidRPr="007F3FFB">
        <w:rPr>
          <w:b/>
          <w:color w:val="000000" w:themeColor="text1"/>
        </w:rPr>
        <w:t xml:space="preserve"> Kč bez DPH</w:t>
      </w:r>
      <w:r w:rsidRPr="007E7944">
        <w:rPr>
          <w:color w:val="000000" w:themeColor="text1"/>
        </w:rPr>
        <w:t xml:space="preserve"> </w:t>
      </w:r>
      <w:r>
        <w:t>za</w:t>
      </w:r>
      <w:r w:rsidR="00102AB2">
        <w:t xml:space="preserve"> 1</w:t>
      </w:r>
      <w:r>
        <w:t xml:space="preserve"> měsíc využívání </w:t>
      </w:r>
      <w:proofErr w:type="spellStart"/>
      <w:r>
        <w:t>výdejníku</w:t>
      </w:r>
      <w:proofErr w:type="spellEnd"/>
      <w:r>
        <w:t xml:space="preserve"> objednatelem. </w:t>
      </w:r>
    </w:p>
    <w:p w14:paraId="2B208358" w14:textId="77777777" w:rsidR="00461AAD" w:rsidRPr="004545D6" w:rsidRDefault="001A7B97" w:rsidP="00461AAD">
      <w:pPr>
        <w:pStyle w:val="ListNumber-ContractCzechRadio"/>
      </w:pPr>
      <w:r>
        <w:t>Ceny uvedené v této dohodě vč. jejích příloh jsou</w:t>
      </w:r>
      <w:r w:rsidRPr="006D0812">
        <w:t xml:space="preserve"> konečn</w:t>
      </w:r>
      <w:r>
        <w:t>é</w:t>
      </w:r>
      <w:r w:rsidRPr="006D0812">
        <w:t xml:space="preserve"> a zahrnuj</w:t>
      </w:r>
      <w:r>
        <w:t>í</w:t>
      </w:r>
      <w:r w:rsidRPr="006D0812">
        <w:t xml:space="preserve"> veškeré náklady </w:t>
      </w:r>
      <w:r>
        <w:t>poskytovatele</w:t>
      </w:r>
      <w:r w:rsidRPr="006D0812">
        <w:t xml:space="preserve"> související s</w:t>
      </w:r>
      <w:r>
        <w:t xml:space="preserve"> poskytováním</w:t>
      </w:r>
      <w:r w:rsidRPr="006D0812">
        <w:t xml:space="preserve"> </w:t>
      </w:r>
      <w:r>
        <w:t xml:space="preserve">služeb a splnění všech povinností </w:t>
      </w:r>
      <w:r w:rsidRPr="006D0812">
        <w:t xml:space="preserve">dle této </w:t>
      </w:r>
      <w:r>
        <w:t>dohod</w:t>
      </w:r>
      <w:r w:rsidRPr="006D0812">
        <w:t>y</w:t>
      </w:r>
      <w:r>
        <w:t xml:space="preserve"> a příslušné objednávky či dílčí smlouvy (</w:t>
      </w:r>
      <w:r w:rsidRPr="004545D6">
        <w:t xml:space="preserve">např. doprava </w:t>
      </w:r>
      <w:r>
        <w:t xml:space="preserve">do místa plnění, navrácení místa poskytování služeb do původního stavu, náklady na likvidaci vzniklých odpadů, zapůjčení barelů, související náklady poskytovatele s pronájmem </w:t>
      </w:r>
      <w:proofErr w:type="spellStart"/>
      <w:r>
        <w:t>výdejníku</w:t>
      </w:r>
      <w:proofErr w:type="spellEnd"/>
      <w:r>
        <w:t xml:space="preserve"> vody jako instalace, sanitace, </w:t>
      </w:r>
      <w:proofErr w:type="spellStart"/>
      <w:r>
        <w:t>elektrorevize</w:t>
      </w:r>
      <w:proofErr w:type="spellEnd"/>
      <w:r>
        <w:t xml:space="preserve"> aj. a další náklady nezbytné k řádnému poskytování služeb)</w:t>
      </w:r>
      <w:r w:rsidRPr="006D0812">
        <w:t>.</w:t>
      </w:r>
      <w:r w:rsidRPr="00EC716D">
        <w:t xml:space="preserve"> </w:t>
      </w:r>
      <w:r>
        <w:t>Objednatel neposkytuje poskytovateli jakékoli zálohy.</w:t>
      </w:r>
    </w:p>
    <w:p w14:paraId="195B8BE8" w14:textId="32F55700" w:rsidR="00461AAD" w:rsidRDefault="001A7B97" w:rsidP="00461AAD">
      <w:pPr>
        <w:pStyle w:val="ListNumber-ContractCzechRadio"/>
      </w:pPr>
      <w:r w:rsidRPr="004545D6">
        <w:t>Úhrada ceny bude prov</w:t>
      </w:r>
      <w:r>
        <w:t xml:space="preserve">áděna objednatelem </w:t>
      </w:r>
      <w:r w:rsidRPr="004545D6">
        <w:t xml:space="preserve">po </w:t>
      </w:r>
      <w:r>
        <w:t xml:space="preserve">poskytnutí služeb </w:t>
      </w:r>
      <w:r w:rsidR="00AC7062">
        <w:t xml:space="preserve">poskytovatelem </w:t>
      </w:r>
      <w:r>
        <w:t>dle této dohody, dílčí</w:t>
      </w:r>
      <w:r w:rsidR="00AC7062">
        <w:t>ch</w:t>
      </w:r>
      <w:r>
        <w:t xml:space="preserve"> smlouvy a objednávky </w:t>
      </w:r>
      <w:r w:rsidRPr="004545D6">
        <w:t>na základě daňového dokladu (</w:t>
      </w:r>
      <w:r>
        <w:t>dále jen jako „</w:t>
      </w:r>
      <w:r w:rsidRPr="00E92AB9">
        <w:rPr>
          <w:b/>
        </w:rPr>
        <w:t>faktura</w:t>
      </w:r>
      <w:r>
        <w:t>“) následujícím způsobem:</w:t>
      </w:r>
    </w:p>
    <w:p w14:paraId="36B1DC98" w14:textId="77777777" w:rsidR="00461AAD" w:rsidRDefault="001A7B97" w:rsidP="00461AAD">
      <w:pPr>
        <w:pStyle w:val="ListLetter-ContractCzechRadio"/>
      </w:pPr>
      <w:r>
        <w:t>cena vody v barelech bude hrazena měsíčně dle skutečného počtu barelů s vodou odevzdaných poskytovatelem objednateli v daném kalendářním měsíci;</w:t>
      </w:r>
    </w:p>
    <w:p w14:paraId="6068899C" w14:textId="1A66FC03" w:rsidR="00461AAD" w:rsidRDefault="001A7B97" w:rsidP="00461AAD">
      <w:pPr>
        <w:pStyle w:val="ListLetter-ContractCzechRadio"/>
      </w:pPr>
      <w:r>
        <w:t xml:space="preserve">nájemné za užívání </w:t>
      </w:r>
      <w:proofErr w:type="spellStart"/>
      <w:r>
        <w:t>výdejníků</w:t>
      </w:r>
      <w:proofErr w:type="spellEnd"/>
      <w:r>
        <w:t xml:space="preserve"> vody bude hrazeno </w:t>
      </w:r>
      <w:r w:rsidR="0086052A">
        <w:t xml:space="preserve">měsíčně </w:t>
      </w:r>
      <w:r>
        <w:t xml:space="preserve">dle skutečného počtu </w:t>
      </w:r>
      <w:proofErr w:type="spellStart"/>
      <w:r>
        <w:t>výdejníků</w:t>
      </w:r>
      <w:proofErr w:type="spellEnd"/>
      <w:r>
        <w:t xml:space="preserve"> a doby jejich užívání objednatelem </w:t>
      </w:r>
      <w:r w:rsidR="0086052A">
        <w:t>v daném kalendářním měsíci.</w:t>
      </w:r>
    </w:p>
    <w:p w14:paraId="25741012" w14:textId="77777777" w:rsidR="00461AAD" w:rsidRDefault="001A7B97" w:rsidP="00461AAD">
      <w:pPr>
        <w:pStyle w:val="ListNumber-ContractCzechRadio"/>
      </w:pPr>
      <w:r>
        <w:t xml:space="preserve">Splatnost faktur činí 24 dnů od data vystavení každé faktury poskytovatelem za předpokladu jejího doručení objednateli do 3 dnů od data vystavení. V případě pozdějšího doručení faktury </w:t>
      </w:r>
      <w:r>
        <w:lastRenderedPageBreak/>
        <w:t>činí splatnost 21 dnů od data skutečného doručení faktury objednateli.</w:t>
      </w:r>
      <w:r w:rsidRPr="00220F28">
        <w:t xml:space="preserve"> </w:t>
      </w:r>
      <w:r w:rsidRPr="00BC1D89">
        <w:t xml:space="preserve">Využije-li poskytovatel možnost zaslat objednateli fakturu elektronickou poštou, je povinen ji zaslat v PDF formátu ze své e-mailové adresy na e-mailovou adresu objednatele </w:t>
      </w:r>
      <w:hyperlink r:id="rId12" w:history="1">
        <w:r w:rsidRPr="00A202CF">
          <w:rPr>
            <w:rStyle w:val="Hypertextovodkaz"/>
            <w:b/>
          </w:rPr>
          <w:t>fakturace@rozhlas.cz</w:t>
        </w:r>
      </w:hyperlink>
      <w:r w:rsidRPr="0041566C">
        <w:t xml:space="preserve"> a v kopii na e-mailovou adresu zástupce objednatele pro věcná jednání dle této </w:t>
      </w:r>
      <w:r>
        <w:t>dohody</w:t>
      </w:r>
      <w:r w:rsidRPr="00BC1D89">
        <w:t xml:space="preserve">. Za den doručení faktury se v takovém případě považuje den jejího doručení do </w:t>
      </w:r>
      <w:r>
        <w:t>uvedených e-mailových</w:t>
      </w:r>
      <w:r w:rsidRPr="00BC1D89">
        <w:t xml:space="preserve"> schrán</w:t>
      </w:r>
      <w:r>
        <w:t>ek</w:t>
      </w:r>
      <w:r w:rsidRPr="00BC1D89">
        <w:t xml:space="preserve"> objednatele.</w:t>
      </w:r>
    </w:p>
    <w:p w14:paraId="709959AE" w14:textId="77777777" w:rsidR="00461AAD" w:rsidRDefault="001A7B97" w:rsidP="00461AAD">
      <w:pPr>
        <w:pStyle w:val="ListNumber-ContractCzechRadio"/>
      </w:pPr>
      <w:r>
        <w:t xml:space="preserve">Faktury musí obsahovat označení této rámcové </w:t>
      </w:r>
      <w:r>
        <w:rPr>
          <w:rFonts w:cs="Arial"/>
          <w:szCs w:val="20"/>
        </w:rPr>
        <w:t>dohody</w:t>
      </w:r>
      <w:r w:rsidRPr="002A4177">
        <w:rPr>
          <w:rFonts w:cs="Arial"/>
          <w:szCs w:val="20"/>
        </w:rPr>
        <w:t xml:space="preserve"> </w:t>
      </w:r>
      <w:r>
        <w:t xml:space="preserve">i dílčí smlouvy či objednávky, ke které se faktura vztahuje. Součástí faktur budou jako jejich přílohy následující dokumenty: (1) seznam, v němž budou podrobně rozvedeny jednotlivé fakturované položky vč. uvedení ceny každé položky (tj. počet barelů s vodou, počet a doba užívaných </w:t>
      </w:r>
      <w:proofErr w:type="spellStart"/>
      <w:r>
        <w:t>výdejníků</w:t>
      </w:r>
      <w:proofErr w:type="spellEnd"/>
      <w:r>
        <w:t>) a (2) kopie protokolu o poskytnutí služeb potvrzeného</w:t>
      </w:r>
      <w:r w:rsidRPr="006D0812">
        <w:t xml:space="preserve"> </w:t>
      </w:r>
      <w:r>
        <w:t>oprávněnými zástupci smluvních stran.</w:t>
      </w:r>
    </w:p>
    <w:p w14:paraId="46124B91" w14:textId="77777777" w:rsidR="00461AAD" w:rsidRDefault="001A7B97" w:rsidP="00461AAD">
      <w:pPr>
        <w:pStyle w:val="ListNumber-ContractCzechRadio"/>
      </w:pPr>
      <w:r w:rsidRPr="006D0812">
        <w:t>Faktur</w:t>
      </w:r>
      <w:r>
        <w:t>y</w:t>
      </w:r>
      <w:r w:rsidRPr="006D0812">
        <w:t xml:space="preserve"> musí mít veškeré náležitosti dle platných právních předpisů a </w:t>
      </w:r>
      <w:r>
        <w:t>dle této dohody</w:t>
      </w:r>
      <w:r w:rsidRPr="006D0812">
        <w:t xml:space="preserve">. V případě, že faktura neobsahuje tyto náležitosti nebo obsahuje nesprávné údaje, je </w:t>
      </w:r>
      <w:r>
        <w:t>objednatel</w:t>
      </w:r>
      <w:r w:rsidRPr="006D0812">
        <w:t xml:space="preserve"> oprávněn fakturu vrátit </w:t>
      </w:r>
      <w:r>
        <w:t>poskytovateli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t xml:space="preserve"> objednateli</w:t>
      </w:r>
      <w:r w:rsidRPr="006D0812">
        <w:t>.</w:t>
      </w:r>
      <w:r>
        <w:t xml:space="preserve"> </w:t>
      </w:r>
    </w:p>
    <w:p w14:paraId="46E9CE1F" w14:textId="7BDEBB54" w:rsidR="00461AAD" w:rsidRDefault="001A7B97" w:rsidP="00461AAD">
      <w:pPr>
        <w:pStyle w:val="ListNumber-ContractCzechRadio"/>
      </w:pPr>
      <w:r w:rsidRPr="00071F79">
        <w:t xml:space="preserve">Poskytovatel </w:t>
      </w:r>
      <w:r>
        <w:t xml:space="preserve">jako poskytovatel </w:t>
      </w:r>
      <w:r w:rsidRPr="00071F79">
        <w:t xml:space="preserve">zdanitelného plnění prohlašuje, že není v souladu s § </w:t>
      </w:r>
      <w:proofErr w:type="gramStart"/>
      <w:r w:rsidRPr="00071F79">
        <w:t>106a</w:t>
      </w:r>
      <w:proofErr w:type="gramEnd"/>
      <w:r w:rsidRPr="00071F79">
        <w:t xml:space="preserve"> </w:t>
      </w:r>
      <w:r>
        <w:t xml:space="preserve">zákona č. 235/2004 Sb., o dani z přidané hodnoty, ve znění pozdějších předpisů </w:t>
      </w:r>
      <w:r w:rsidRPr="00071F79">
        <w:t>(</w:t>
      </w:r>
      <w:r>
        <w:t>dále jen „</w:t>
      </w:r>
      <w:r w:rsidRPr="006E22E1">
        <w:rPr>
          <w:b/>
        </w:rPr>
        <w:t>ZDPH</w:t>
      </w:r>
      <w:r>
        <w:t>“</w:t>
      </w:r>
      <w:r w:rsidRPr="00071F79">
        <w:t xml:space="preserve">) tzv. nespolehlivým plátcem. Smluvní strany se dohodly, že v případě, že Český rozhlas jako příjemce zdanitelného </w:t>
      </w:r>
      <w:proofErr w:type="gramStart"/>
      <w:r w:rsidRPr="00071F79">
        <w:t>plnění  bude</w:t>
      </w:r>
      <w:proofErr w:type="gramEnd"/>
      <w:r w:rsidRPr="00071F79">
        <w:t xml:space="preserv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w:t>
      </w:r>
      <w:proofErr w:type="gramStart"/>
      <w:r w:rsidRPr="00071F79">
        <w:t>zdanitelného  plnění</w:t>
      </w:r>
      <w:proofErr w:type="gramEnd"/>
      <w:r w:rsidRPr="00071F79">
        <w:t xml:space="preserve"> písemný doklad. Český rozhlas má právo odstoupit od této </w:t>
      </w:r>
      <w:r>
        <w:t>dohod</w:t>
      </w:r>
      <w:r w:rsidRPr="00071F79">
        <w:t xml:space="preserve">y v případě, že poskytovatel zdanitelného plnění bude v průběhu trvání této </w:t>
      </w:r>
      <w:r>
        <w:t>dohod</w:t>
      </w:r>
      <w:r w:rsidRPr="00071F79">
        <w:t>y prohlášen za nespolehlivého plátce</w:t>
      </w:r>
      <w:r>
        <w:t>.</w:t>
      </w:r>
    </w:p>
    <w:p w14:paraId="7B9D17FE" w14:textId="77777777" w:rsidR="00461AAD" w:rsidRDefault="001A7B97" w:rsidP="00461AAD">
      <w:pPr>
        <w:pStyle w:val="Heading-Number-ContractCzechRadio"/>
      </w:pPr>
      <w:r>
        <w:t>Převod práv</w:t>
      </w:r>
      <w:r w:rsidRPr="00365D9C">
        <w:t xml:space="preserve"> a přechod nebezpečí škody</w:t>
      </w:r>
    </w:p>
    <w:p w14:paraId="54AE640F" w14:textId="0598F668" w:rsidR="00461AAD" w:rsidRDefault="001A7B97" w:rsidP="00461AAD">
      <w:pPr>
        <w:pStyle w:val="ListNumber-ContractCzechRadio"/>
      </w:pPr>
      <w:r>
        <w:t>Smluvní strany se dohodly, že k převodu vlastnického práva k vodě obsažené v </w:t>
      </w:r>
      <w:proofErr w:type="gramStart"/>
      <w:r>
        <w:t>barelech  z</w:t>
      </w:r>
      <w:proofErr w:type="gramEnd"/>
      <w:r>
        <w:t> poskytovatele na objednatele</w:t>
      </w:r>
      <w:r w:rsidR="00AC7062">
        <w:t xml:space="preserve"> dochází</w:t>
      </w:r>
      <w:r>
        <w:t xml:space="preserve"> okamžikem odevzdání vody v barelech objednateli (tj. zástupci objednatele pro věcná jednání nebo jiné prokazatelně objednatelem pověřené osobě).</w:t>
      </w:r>
    </w:p>
    <w:p w14:paraId="414165CC" w14:textId="77777777" w:rsidR="00461AAD" w:rsidRDefault="001A7B97" w:rsidP="00461AAD">
      <w:pPr>
        <w:pStyle w:val="ListNumber-ContractCzechRadio"/>
      </w:pPr>
      <w:r>
        <w:t xml:space="preserve">Odevzdáním barelů s vodou je splnění následujících podmínek: </w:t>
      </w:r>
    </w:p>
    <w:p w14:paraId="04EB0E7E" w14:textId="5831A3F6" w:rsidR="00461AAD" w:rsidRDefault="001A7B97" w:rsidP="00461AAD">
      <w:pPr>
        <w:pStyle w:val="ListLetter-ContractCzechRadio"/>
      </w:pPr>
      <w:r>
        <w:t>faktické, řádné a včasné předání barelů s vodou objednateli v míst</w:t>
      </w:r>
      <w:r w:rsidR="00AC7062">
        <w:t>ech</w:t>
      </w:r>
      <w:r>
        <w:t xml:space="preserve"> plnění (včetně </w:t>
      </w:r>
      <w:r w:rsidRPr="00D20499">
        <w:rPr>
          <w:rFonts w:eastAsia="Times New Roman" w:cs="Arial"/>
          <w:bCs/>
          <w:kern w:val="32"/>
          <w:szCs w:val="20"/>
        </w:rPr>
        <w:t>příslušenství a dokladů potřebných pro jejich řádné užívání</w:t>
      </w:r>
      <w:r>
        <w:t>);</w:t>
      </w:r>
    </w:p>
    <w:p w14:paraId="4897A0E9" w14:textId="77777777" w:rsidR="00461AAD" w:rsidRPr="006D0812" w:rsidRDefault="001A7B97" w:rsidP="00461AAD">
      <w:pPr>
        <w:pStyle w:val="ListLetter-ContractCzechRadio"/>
        <w:jc w:val="left"/>
      </w:pPr>
      <w:r>
        <w:t>podpis protokolu</w:t>
      </w:r>
      <w:r w:rsidRPr="006D0812">
        <w:t xml:space="preserve"> o </w:t>
      </w:r>
      <w:r>
        <w:t>poskytnutí služeb oběma smluvními stranami.</w:t>
      </w:r>
    </w:p>
    <w:p w14:paraId="7C04D9C4" w14:textId="77777777" w:rsidR="00461AAD" w:rsidRDefault="001A7B97" w:rsidP="00461AAD">
      <w:pPr>
        <w:pStyle w:val="ListNumber-ContractCzechRadio"/>
      </w:pPr>
      <w:r>
        <w:t xml:space="preserve">Smluvní strany se dále dohodly na tom, že nebezpečí škody na </w:t>
      </w:r>
      <w:r w:rsidRPr="003E48D4">
        <w:t>vodě</w:t>
      </w:r>
      <w:r>
        <w:t xml:space="preserve"> a samotných barelech přechází na objednatele současně odevzdáním barelů s vodou dle předchozích odstavců tohoto </w:t>
      </w:r>
      <w:r w:rsidRPr="006D38BD">
        <w:t xml:space="preserve">článku </w:t>
      </w:r>
      <w:r w:rsidRPr="00D20499">
        <w:rPr>
          <w:rFonts w:cs="Arial"/>
          <w:szCs w:val="20"/>
        </w:rPr>
        <w:t>dohody</w:t>
      </w:r>
      <w:r w:rsidRPr="006D38BD">
        <w:t>.</w:t>
      </w:r>
    </w:p>
    <w:p w14:paraId="61232D36" w14:textId="77777777" w:rsidR="00461AAD" w:rsidRPr="006D38BD" w:rsidRDefault="001A7B97" w:rsidP="00461AAD">
      <w:pPr>
        <w:pStyle w:val="ListNumber-ContractCzechRadio"/>
      </w:pPr>
      <w:r>
        <w:t>Nebezpečí škody na prázdných barelech přechází zpět z objednatele na poskytovatele</w:t>
      </w:r>
      <w:r w:rsidRPr="003E48D4">
        <w:t xml:space="preserve"> </w:t>
      </w:r>
      <w:r w:rsidRPr="006D38BD">
        <w:t>po splnění následujících podmínek</w:t>
      </w:r>
      <w:r>
        <w:t>:</w:t>
      </w:r>
    </w:p>
    <w:p w14:paraId="1D8A57F2" w14:textId="77777777" w:rsidR="00461AAD" w:rsidRPr="006D38BD" w:rsidRDefault="001A7B97" w:rsidP="00461AAD">
      <w:pPr>
        <w:pStyle w:val="ListLetter-ContractCzechRadio"/>
      </w:pPr>
      <w:r w:rsidRPr="006D38BD">
        <w:t>faktické předání prázdných barelů poskytovateli;</w:t>
      </w:r>
    </w:p>
    <w:p w14:paraId="5F5CA4E5" w14:textId="77777777" w:rsidR="00461AAD" w:rsidRPr="006D0812" w:rsidRDefault="001A7B97" w:rsidP="00461AAD">
      <w:pPr>
        <w:pStyle w:val="ListLetter-ContractCzechRadio"/>
        <w:jc w:val="left"/>
      </w:pPr>
      <w:r>
        <w:t>podpis protokolu</w:t>
      </w:r>
      <w:r w:rsidRPr="006D0812">
        <w:t xml:space="preserve"> o </w:t>
      </w:r>
      <w:r>
        <w:t>poskytnutí služeb oběma smluvními stranami.</w:t>
      </w:r>
    </w:p>
    <w:p w14:paraId="002ED810" w14:textId="77777777" w:rsidR="00461AAD" w:rsidRDefault="001A7B97" w:rsidP="00461AAD">
      <w:pPr>
        <w:pStyle w:val="ListNumber-ContractCzechRadio"/>
        <w:tabs>
          <w:tab w:val="clear" w:pos="624"/>
          <w:tab w:val="clear" w:pos="1871"/>
          <w:tab w:val="left" w:pos="284"/>
          <w:tab w:val="left" w:pos="567"/>
        </w:tabs>
      </w:pPr>
      <w:r>
        <w:lastRenderedPageBreak/>
        <w:t>Pro vyloučení pochybností smluvní strany uvádí, že po dobu účinnosti této dohody nedochází k převodu vlastnického práva k </w:t>
      </w:r>
      <w:proofErr w:type="spellStart"/>
      <w:r>
        <w:t>výdejníkům</w:t>
      </w:r>
      <w:proofErr w:type="spellEnd"/>
      <w:r>
        <w:t xml:space="preserve"> z poskytovatele na objednatele. Nebezpečí škody na </w:t>
      </w:r>
      <w:proofErr w:type="spellStart"/>
      <w:r>
        <w:t>výdejnících</w:t>
      </w:r>
      <w:proofErr w:type="spellEnd"/>
      <w:r>
        <w:t xml:space="preserve"> však na objednatele přechází okamžikem splnění následujících podmínek:</w:t>
      </w:r>
    </w:p>
    <w:p w14:paraId="20237C63" w14:textId="77777777" w:rsidR="00461AAD" w:rsidRDefault="001A7B97" w:rsidP="00461AAD">
      <w:pPr>
        <w:pStyle w:val="ListLetter-ContractCzechRadio"/>
      </w:pPr>
      <w:r>
        <w:t xml:space="preserve">faktické, řádné a včasné předání </w:t>
      </w:r>
      <w:proofErr w:type="spellStart"/>
      <w:r>
        <w:t>výdejníků</w:t>
      </w:r>
      <w:proofErr w:type="spellEnd"/>
      <w:r>
        <w:t xml:space="preserve"> objednateli v místě plnění (včetně </w:t>
      </w:r>
      <w:r w:rsidRPr="00D20499">
        <w:rPr>
          <w:rFonts w:eastAsia="Times New Roman" w:cs="Arial"/>
          <w:bCs/>
          <w:kern w:val="32"/>
          <w:szCs w:val="20"/>
        </w:rPr>
        <w:t>příslušenství a dokladů potřebných pro jejich řádné užívání</w:t>
      </w:r>
      <w:r>
        <w:t>);</w:t>
      </w:r>
    </w:p>
    <w:p w14:paraId="0C6799A4" w14:textId="77777777" w:rsidR="00461AAD" w:rsidRDefault="001A7B97" w:rsidP="00461AAD">
      <w:pPr>
        <w:pStyle w:val="ListLetter-ContractCzechRadio"/>
        <w:tabs>
          <w:tab w:val="clear" w:pos="624"/>
          <w:tab w:val="clear" w:pos="1871"/>
          <w:tab w:val="left" w:pos="284"/>
          <w:tab w:val="left" w:pos="709"/>
        </w:tabs>
      </w:pPr>
      <w:r>
        <w:t xml:space="preserve">zprovoznění </w:t>
      </w:r>
      <w:proofErr w:type="spellStart"/>
      <w:r>
        <w:t>výdejníků</w:t>
      </w:r>
      <w:proofErr w:type="spellEnd"/>
      <w:r>
        <w:t xml:space="preserve"> v místě plnění;</w:t>
      </w:r>
    </w:p>
    <w:p w14:paraId="7D7DE8DD" w14:textId="77777777" w:rsidR="00461AAD" w:rsidRPr="006D0812" w:rsidRDefault="001A7B97" w:rsidP="00461AAD">
      <w:pPr>
        <w:pStyle w:val="ListLetter-ContractCzechRadio"/>
        <w:jc w:val="left"/>
      </w:pPr>
      <w:r>
        <w:t xml:space="preserve"> podpis protokolu</w:t>
      </w:r>
      <w:r w:rsidRPr="006D0812">
        <w:t xml:space="preserve"> o </w:t>
      </w:r>
      <w:r>
        <w:t>poskytnutí služeb oběma smluvními stranami;</w:t>
      </w:r>
    </w:p>
    <w:p w14:paraId="625B60A4" w14:textId="77777777" w:rsidR="00461AAD" w:rsidRPr="006D38BD" w:rsidRDefault="001A7B97" w:rsidP="00461AAD">
      <w:pPr>
        <w:pStyle w:val="ListNumber-ContractCzechRadio"/>
      </w:pPr>
      <w:r>
        <w:t xml:space="preserve">Nebezpečí škody na </w:t>
      </w:r>
      <w:proofErr w:type="spellStart"/>
      <w:r>
        <w:t>výdejnících</w:t>
      </w:r>
      <w:proofErr w:type="spellEnd"/>
      <w:r>
        <w:t xml:space="preserve"> přechází zpět z objednatele na poskytovatele</w:t>
      </w:r>
      <w:r w:rsidRPr="003E48D4">
        <w:t xml:space="preserve"> </w:t>
      </w:r>
      <w:r w:rsidRPr="006D38BD">
        <w:t>po splnění následujících podmínek</w:t>
      </w:r>
      <w:r>
        <w:t>:</w:t>
      </w:r>
    </w:p>
    <w:p w14:paraId="6697653E" w14:textId="77777777" w:rsidR="00461AAD" w:rsidRPr="006D38BD" w:rsidRDefault="001A7B97" w:rsidP="00461AAD">
      <w:pPr>
        <w:pStyle w:val="ListLetter-ContractCzechRadio"/>
      </w:pPr>
      <w:r w:rsidRPr="006D38BD">
        <w:t xml:space="preserve">faktické předání </w:t>
      </w:r>
      <w:proofErr w:type="spellStart"/>
      <w:r>
        <w:t>výdejníků</w:t>
      </w:r>
      <w:proofErr w:type="spellEnd"/>
      <w:r w:rsidRPr="006D38BD">
        <w:t xml:space="preserve"> poskytovateli;</w:t>
      </w:r>
    </w:p>
    <w:p w14:paraId="2B859C70" w14:textId="30E79AE0" w:rsidR="00461AAD" w:rsidRDefault="001A7B97" w:rsidP="00461AAD">
      <w:pPr>
        <w:pStyle w:val="ListLetter-ContractCzechRadio"/>
        <w:jc w:val="left"/>
      </w:pPr>
      <w:r>
        <w:t>podpis protokolu</w:t>
      </w:r>
      <w:r w:rsidRPr="006D0812">
        <w:t xml:space="preserve"> o </w:t>
      </w:r>
      <w:r>
        <w:t>poskytnutí služeb oběma smluvními stranami.</w:t>
      </w:r>
    </w:p>
    <w:p w14:paraId="158E4B7A" w14:textId="77777777" w:rsidR="001969D0" w:rsidRPr="006D0812" w:rsidRDefault="001A7B97" w:rsidP="001969D0">
      <w:pPr>
        <w:pStyle w:val="Heading-Number-ContractCzechRadio"/>
      </w:pPr>
      <w:r w:rsidRPr="006D0812">
        <w:t xml:space="preserve">Změny </w:t>
      </w:r>
      <w:r w:rsidR="002B7412">
        <w:t>dohod</w:t>
      </w:r>
      <w:r w:rsidRPr="006D0812">
        <w:t>y</w:t>
      </w:r>
      <w:r>
        <w:t xml:space="preserve"> a komunikace smluvních stran</w:t>
      </w:r>
    </w:p>
    <w:p w14:paraId="6C34E977" w14:textId="77777777" w:rsidR="00461AAD" w:rsidRDefault="001A7B97" w:rsidP="00461AAD">
      <w:pPr>
        <w:pStyle w:val="ListNumber-ContractCzechRadio"/>
      </w:pPr>
      <w:r>
        <w:t>Tato dohoda může být měněna pouze písemnou dohodou smluvních stran nazvanou „</w:t>
      </w:r>
      <w:r w:rsidRPr="00290B8A">
        <w:rPr>
          <w:b/>
        </w:rPr>
        <w:t>dodatek k</w:t>
      </w:r>
      <w:r>
        <w:rPr>
          <w:b/>
        </w:rPr>
        <w:t> rámcové dohod</w:t>
      </w:r>
      <w:r w:rsidRPr="00290B8A">
        <w:rPr>
          <w:b/>
        </w:rPr>
        <w:t>ě</w:t>
      </w:r>
      <w:r>
        <w:t xml:space="preserve">“, která bude podepsána oprávněnými zástupci smluvních stran. </w:t>
      </w:r>
      <w:r w:rsidRPr="006D0812">
        <w:t xml:space="preserve">Dodatky musí být číslovány vzestupně </w:t>
      </w:r>
      <w:r>
        <w:t>počínaje řadovým číslem 1.</w:t>
      </w:r>
    </w:p>
    <w:p w14:paraId="44ED793C" w14:textId="77777777" w:rsidR="00461AAD" w:rsidRPr="006D0812" w:rsidRDefault="001A7B97" w:rsidP="00461AAD">
      <w:pPr>
        <w:pStyle w:val="ListNumber-ContractCzechRadio"/>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14:paraId="6550C823" w14:textId="77777777" w:rsidR="00461AAD" w:rsidRDefault="001A7B97" w:rsidP="00461AAD">
      <w:pPr>
        <w:pStyle w:val="ListNumber-ContractCzechRadio"/>
      </w:pPr>
      <w:r w:rsidRPr="006D0812">
        <w:t>Jakékoliv jiné dokumenty</w:t>
      </w:r>
      <w:r>
        <w:t>,</w:t>
      </w:r>
      <w:r w:rsidRPr="006D0812">
        <w:t xml:space="preserve"> zejména zápisy, protokoly, přejímky apod. se za změnu </w:t>
      </w:r>
      <w:r>
        <w:t>dohod</w:t>
      </w:r>
      <w:r w:rsidRPr="006D0812">
        <w:t>y nepovažují.</w:t>
      </w:r>
    </w:p>
    <w:p w14:paraId="671AE2A5" w14:textId="77777777" w:rsidR="00461AAD" w:rsidRDefault="001A7B97" w:rsidP="00461AAD">
      <w:pPr>
        <w:pStyle w:val="ListNumber-ContractCzechRadio"/>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dohody,</w:t>
      </w:r>
      <w:r w:rsidRPr="00B131B0">
        <w:t xml:space="preserve"> </w:t>
      </w:r>
      <w:r>
        <w:t>nestanoví-li tato dohoda jinak. Pro právní jednání směřující ke vzniku, změně nebo zániku dohody nebo dílčí smlouvy nebo pro uplatňování sankcí však není e-mailová forma komunikace</w:t>
      </w:r>
      <w:r w:rsidRPr="00D65AF6">
        <w:t xml:space="preserve"> </w:t>
      </w:r>
      <w:r>
        <w:t>dostačující.</w:t>
      </w:r>
      <w:r w:rsidRPr="00737F3B">
        <w:t xml:space="preserve"> </w:t>
      </w:r>
      <w:r>
        <w:t>Smluvní strany se dohodly, že právní jednání dle předcházející věty musí být učiněna písemně, ve fyzické podobě musí být opatřena vlastnoručním podpisem oprávněných zástupců smluvních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6B18E167" w14:textId="0CC2311F" w:rsidR="001969D0" w:rsidRPr="00071F79" w:rsidRDefault="001A7B97" w:rsidP="00461AAD">
      <w:pPr>
        <w:pStyle w:val="ListNumber-ContractCzechRadio"/>
      </w:pPr>
      <w:r w:rsidRPr="001E221F">
        <w:t>Pokud by některá ze smluvních s</w:t>
      </w:r>
      <w:r w:rsidRPr="00EB1105">
        <w:t>tran změnila své</w:t>
      </w:r>
      <w:r>
        <w:t>ho</w:t>
      </w:r>
      <w:r w:rsidRPr="00EB1105">
        <w:t xml:space="preserve"> </w:t>
      </w:r>
      <w:r w:rsidRPr="00A15FFC">
        <w:t xml:space="preserve">zástupce </w:t>
      </w:r>
      <w:r>
        <w:t>pro věcná jednání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t xml:space="preserve"> a/nebo jeho kontaktních údajů</w:t>
      </w:r>
      <w:r w:rsidRPr="00734330">
        <w:t xml:space="preserve"> bez nu</w:t>
      </w:r>
      <w:r w:rsidRPr="003F503A">
        <w:t xml:space="preserve">tnosti uzavření dodatku k této </w:t>
      </w:r>
      <w:r>
        <w:t>dohod</w:t>
      </w:r>
      <w:r w:rsidRPr="0004715D">
        <w:t>ě.</w:t>
      </w:r>
      <w:r w:rsidRPr="00C416D4">
        <w:t xml:space="preserve"> </w:t>
      </w:r>
      <w:r>
        <w:rPr>
          <w:noProof/>
          <w:lang w:eastAsia="cs-CZ"/>
        </w:rPr>
        <mc:AlternateContent>
          <mc:Choice Requires="wps">
            <w:drawing>
              <wp:anchor distT="0" distB="0" distL="114300" distR="114300" simplePos="0" relativeHeight="251668480" behindDoc="0" locked="0" layoutInCell="1" allowOverlap="1" wp14:anchorId="0558272C" wp14:editId="21E36D2C">
                <wp:simplePos x="0" y="0"/>
                <wp:positionH relativeFrom="column">
                  <wp:posOffset>0</wp:posOffset>
                </wp:positionH>
                <wp:positionV relativeFrom="paragraph">
                  <wp:posOffset>0</wp:posOffset>
                </wp:positionV>
                <wp:extent cx="251460" cy="408940"/>
                <wp:effectExtent l="0" t="0" r="0" b="0"/>
                <wp:wrapNone/>
                <wp:docPr id="9" name="Textové pole 9"/>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31BCBE7E" w14:textId="77777777" w:rsidR="00707E3C" w:rsidRPr="008519AB" w:rsidRDefault="00707E3C" w:rsidP="00461AAD">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558272C" id="Textové pole 9" o:spid="_x0000_s1030" type="#_x0000_t202" style="position:absolute;left:0;text-align:left;margin-left:0;margin-top:0;width:19.8pt;height:32.2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" filled="f" stroked="f">
                <v:textbox style="mso-fit-shape-to-text:t">
                  <w:txbxContent>
                    <w:p w14:paraId="31BCBE7E" w14:textId="77777777" w:rsidR="00707E3C" w:rsidRPr="008519AB" w:rsidRDefault="00707E3C" w:rsidP="00461AAD">
                      <w:pPr>
                        <w:pStyle w:val="ListNumber-ContractCzechRadio"/>
                        <w:numPr>
                          <w:ilvl w:val="0"/>
                          <w:numId w:val="0"/>
                        </w:numPr>
                      </w:pPr>
                    </w:p>
                  </w:txbxContent>
                </v:textbox>
              </v:shape>
            </w:pict>
          </mc:Fallback>
        </mc:AlternateContent>
      </w:r>
      <w:r w:rsidR="00DF0F45">
        <w:rPr>
          <w:noProof/>
          <w:lang w:eastAsia="cs-CZ"/>
        </w:rPr>
        <mc:AlternateContent>
          <mc:Choice Requires="wps">
            <w:drawing>
              <wp:anchor distT="0" distB="0" distL="114300" distR="114300" simplePos="0" relativeHeight="251666432" behindDoc="0" locked="0" layoutInCell="1" allowOverlap="1" wp14:anchorId="2CDFEE94" wp14:editId="25D06315">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436E199E" w14:textId="77777777" w:rsidR="00707E3C" w:rsidRPr="008519AB" w:rsidRDefault="00707E3C"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CDFEE94" id="Textové pole 10" o:spid="_x0000_s1031"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2PqrwTQCAABhBAAADgAAAAAAAAAAAAAAAAAuAgAA&#10;ZHJzL2Uyb0RvYy54bWxQSwECLQAUAAYACAAAACEA2SotX9kAAAADAQAADwAAAAAAAAAAAAAAAACO&#10;BAAAZHJzL2Rvd25yZXYueG1sUEsFBgAAAAAEAAQA8wAAAJQFAAAAAA==&#10;" filled="f" stroked="f">
                <v:textbox style="mso-fit-shape-to-text:t">
                  <w:txbxContent>
                    <w:p w14:paraId="436E199E" w14:textId="77777777" w:rsidR="00707E3C" w:rsidRPr="008519AB" w:rsidRDefault="00707E3C" w:rsidP="001969D0">
                      <w:pPr>
                        <w:pStyle w:val="ListNumber-ContractCzechRadio"/>
                        <w:numPr>
                          <w:ilvl w:val="0"/>
                          <w:numId w:val="0"/>
                        </w:numPr>
                      </w:pPr>
                    </w:p>
                  </w:txbxContent>
                </v:textbox>
              </v:shape>
            </w:pict>
          </mc:Fallback>
        </mc:AlternateContent>
      </w:r>
    </w:p>
    <w:p w14:paraId="348C123F" w14:textId="77777777" w:rsidR="009B383C" w:rsidRPr="00CA6B50" w:rsidRDefault="001A7B97" w:rsidP="009B383C">
      <w:pPr>
        <w:pStyle w:val="Heading-Number-ContractCzechRadio"/>
        <w:rPr>
          <w:rFonts w:cs="Arial"/>
        </w:rPr>
      </w:pPr>
      <w:r>
        <w:t>Řádné poskytnutí</w:t>
      </w:r>
      <w:r w:rsidR="008A670D">
        <w:rPr>
          <w:rFonts w:cs="Arial"/>
          <w:szCs w:val="24"/>
        </w:rPr>
        <w:t xml:space="preserve"> služeb</w:t>
      </w:r>
    </w:p>
    <w:p w14:paraId="0183E01B" w14:textId="2E2F7F54" w:rsidR="00B92B76" w:rsidRDefault="001A7B97" w:rsidP="00B92B76">
      <w:pPr>
        <w:pStyle w:val="ListNumber-ContractCzechRadio"/>
        <w:numPr>
          <w:ilvl w:val="1"/>
          <w:numId w:val="33"/>
        </w:numPr>
      </w:pPr>
      <w:r>
        <w:t xml:space="preserve">Smluvní strany potvrdí řádné a včasné poskytnutí služeb ze strany poskytovatele v ujednaném rozsahu a kvalitě podpisem protokolu o poskytnutí služeb, jenž je přílohou dílčí smlouvy (dále </w:t>
      </w:r>
      <w:r>
        <w:lastRenderedPageBreak/>
        <w:t>jen „</w:t>
      </w:r>
      <w:r w:rsidRPr="007D079E">
        <w:rPr>
          <w:b/>
        </w:rPr>
        <w:t>protokol o poskytnutí služeb</w:t>
      </w:r>
      <w:r>
        <w:t xml:space="preserve">“) a jehož kopie musí být přílohou faktury. Objednatel je oprávněn reklamovat poskytnutí služeb (či jednotlivé části), které není v souladu s touto dohodou a příslušnou dílčí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w:t>
      </w:r>
      <w:r w:rsidR="0086052A">
        <w:t>5 pracovních</w:t>
      </w:r>
      <w:r w:rsidR="008538CB">
        <w:t xml:space="preserve"> </w:t>
      </w:r>
      <w:r>
        <w:t>dn</w:t>
      </w:r>
      <w:r w:rsidR="00023379">
        <w:t>ů</w:t>
      </w:r>
      <w:r w:rsidR="008538CB">
        <w:t>.</w:t>
      </w:r>
      <w:r>
        <w:t xml:space="preserve"> Poskytovatel splnil řádně svou povinnost z dílčí smlouvy až okamžikem poskytnutím kompletních služeb bez vad a nedodělků, pokud si smluvní strany písemně nedohodnou něco jiného.</w:t>
      </w:r>
      <w:r w:rsidRPr="0081784A">
        <w:t xml:space="preserve"> </w:t>
      </w:r>
      <w:r>
        <w:t>Rozhodující je podpis protokolu o poskytnutí služeb bez vad a nedodělků oprávněnými zástupci obou smluvních stran.</w:t>
      </w:r>
    </w:p>
    <w:p w14:paraId="3B39116C" w14:textId="77777777" w:rsidR="00B92B76" w:rsidRDefault="001A7B97" w:rsidP="00B92B76">
      <w:pPr>
        <w:pStyle w:val="ListNumber-ContractCzechRadio"/>
        <w:numPr>
          <w:ilvl w:val="1"/>
          <w:numId w:val="32"/>
        </w:numPr>
      </w:pPr>
      <w:r>
        <w:t>Smluvní strany se dohodly, že se na tuto dohodu a na právní vztahy z ní vzniklé nepoužije ustanovení § 2605 odst. 2 OZ. Poskytovatel tak odpovídá za veškeré vady, které existovaly v době převzetí služeb, i v případě kdy došlo ze strany objednatele k převzetí služeb bez výhrad.</w:t>
      </w:r>
    </w:p>
    <w:p w14:paraId="155B87E2" w14:textId="77777777" w:rsidR="00B92B76" w:rsidRDefault="001A7B97" w:rsidP="00B92B76">
      <w:pPr>
        <w:pStyle w:val="ListNumber-ContractCzechRadio"/>
        <w:numPr>
          <w:ilvl w:val="1"/>
          <w:numId w:val="32"/>
        </w:numPr>
      </w:pPr>
      <w:r>
        <w:t xml:space="preserve">Smluvní strany jsou oprávněny stvrdit písemným protokolem i jiné skutečnosti, jež se vyskytnou v průběhu účinnosti této dohody – zejm. </w:t>
      </w:r>
      <w:r>
        <w:rPr>
          <w:rFonts w:eastAsia="Times New Roman" w:cs="Arial"/>
          <w:szCs w:val="20"/>
          <w:lang w:eastAsia="cs-CZ"/>
        </w:rPr>
        <w:t xml:space="preserve">předání </w:t>
      </w:r>
      <w:proofErr w:type="spellStart"/>
      <w:r>
        <w:rPr>
          <w:rFonts w:eastAsia="Times New Roman" w:cs="Arial"/>
          <w:szCs w:val="20"/>
          <w:lang w:eastAsia="cs-CZ"/>
        </w:rPr>
        <w:t>výdejníků</w:t>
      </w:r>
      <w:proofErr w:type="spellEnd"/>
      <w:r>
        <w:rPr>
          <w:rFonts w:eastAsia="Times New Roman" w:cs="Arial"/>
          <w:szCs w:val="20"/>
          <w:lang w:eastAsia="cs-CZ"/>
        </w:rPr>
        <w:t xml:space="preserve"> a barelů s vodou objednateli nebo vrácení prázdných barelů poskytovateli, potvrzení o provedení sanitace, oprav, úkonů údržby aj</w:t>
      </w:r>
      <w:r>
        <w:t>.</w:t>
      </w:r>
    </w:p>
    <w:p w14:paraId="7378B6B9" w14:textId="77777777" w:rsidR="00B92B76" w:rsidRPr="003E48D4" w:rsidRDefault="001A7B97" w:rsidP="00B92B76">
      <w:pPr>
        <w:pStyle w:val="Heading-Number-ContractCzechRadio"/>
      </w:pPr>
      <w:r w:rsidRPr="003E48D4">
        <w:t>Kvalita služeb</w:t>
      </w:r>
    </w:p>
    <w:p w14:paraId="7906DE4D" w14:textId="77777777" w:rsidR="00B92B76" w:rsidRPr="00090C0E" w:rsidRDefault="001A7B97" w:rsidP="00B92B76">
      <w:pPr>
        <w:pStyle w:val="ListNumber-ContractCzechRadio"/>
        <w:rPr>
          <w:szCs w:val="24"/>
        </w:rPr>
      </w:pPr>
      <w:r>
        <w:t xml:space="preserve">Poskytovatel prohlašuje, že služby budou poskytovány bez faktických a právních vad a budou odpovídat této dohodě a platným právním předpisům. Poskytovatel je povinen při poskytování služeb postupovat v souladu s platnými právními předpisy a českými technickými normami ČSN. </w:t>
      </w:r>
    </w:p>
    <w:p w14:paraId="178B1CFF" w14:textId="77777777" w:rsidR="00B92B76" w:rsidRPr="00A55F59" w:rsidRDefault="001A7B97" w:rsidP="00B92B76">
      <w:pPr>
        <w:pStyle w:val="ListNumber-ContractCzechRadio"/>
        <w:rPr>
          <w:szCs w:val="24"/>
        </w:rPr>
      </w:pPr>
      <w:r>
        <w:rPr>
          <w:szCs w:val="24"/>
        </w:rPr>
        <w:t>Poskytovatel dále prohlašuje, že se dostatečným způsobem seznámil se specifikací služeb a podmínkami jejich poskytování, je odborně způsobilý služby řádně a včas poskytovat a má k tomu veškeré potřebné kapacity.</w:t>
      </w:r>
    </w:p>
    <w:p w14:paraId="4EE42134" w14:textId="77777777" w:rsidR="00B92B76" w:rsidRPr="00D17160" w:rsidRDefault="001A7B97" w:rsidP="00B92B76">
      <w:pPr>
        <w:pStyle w:val="ListNumber-ContractCzechRadio"/>
        <w:rPr>
          <w:szCs w:val="24"/>
        </w:rPr>
      </w:pPr>
      <w:r>
        <w:t>Poskytovatel okamžikem účinnosti dílčí smlouvy přebírá odpovědnost za to, že služby dle této dohody a příslušné dílčí smlouvy budou po dobu plnění určenou příslušnou dílčí smlouvou způsobilé ke svému užití, jejich kvalita bude odpovídat této dohodě a dílčí smlouvě a budou vykazovat vlastnosti vymezené</w:t>
      </w:r>
      <w:r w:rsidRPr="009F1DEC">
        <w:t xml:space="preserve"> </w:t>
      </w:r>
      <w:r>
        <w:t>touto dohodou, dílčí smlouvou a objednávkou, popř. vlastnosti obvyklé. Poskytovatel odpovídá také za splnění následujících povinností:</w:t>
      </w:r>
    </w:p>
    <w:p w14:paraId="20DA9512" w14:textId="77777777" w:rsidR="00B92B76" w:rsidRPr="00D17160" w:rsidRDefault="001A7B97" w:rsidP="00B92B76">
      <w:pPr>
        <w:pStyle w:val="ListLetter-ContractCzechRadio"/>
        <w:rPr>
          <w:szCs w:val="24"/>
        </w:rPr>
      </w:pPr>
      <w:r w:rsidRPr="00D17160">
        <w:rPr>
          <w:szCs w:val="24"/>
        </w:rPr>
        <w:t xml:space="preserve">každý </w:t>
      </w:r>
      <w:proofErr w:type="spellStart"/>
      <w:r w:rsidRPr="00D17160">
        <w:rPr>
          <w:szCs w:val="24"/>
        </w:rPr>
        <w:t>výdejník</w:t>
      </w:r>
      <w:proofErr w:type="spellEnd"/>
      <w:r w:rsidRPr="00D17160">
        <w:rPr>
          <w:szCs w:val="24"/>
        </w:rPr>
        <w:t xml:space="preserve"> bude v </w:t>
      </w:r>
      <w:r>
        <w:rPr>
          <w:szCs w:val="24"/>
        </w:rPr>
        <w:t>okamžiku</w:t>
      </w:r>
      <w:r w:rsidRPr="00D17160">
        <w:rPr>
          <w:szCs w:val="24"/>
        </w:rPr>
        <w:t xml:space="preserve"> dodání objednateli </w:t>
      </w:r>
      <w:r w:rsidRPr="00B92B76">
        <w:rPr>
          <w:b/>
          <w:szCs w:val="24"/>
        </w:rPr>
        <w:t>nový, nepoužitý a plně funkční</w:t>
      </w:r>
      <w:r w:rsidRPr="00D17160">
        <w:rPr>
          <w:szCs w:val="24"/>
        </w:rPr>
        <w:t>;</w:t>
      </w:r>
    </w:p>
    <w:p w14:paraId="7C958A75" w14:textId="764AF6E4" w:rsidR="00B92B76" w:rsidRPr="00D17160" w:rsidRDefault="001A7B97" w:rsidP="00B92B76">
      <w:pPr>
        <w:pStyle w:val="ListLetter-ContractCzechRadio"/>
        <w:rPr>
          <w:szCs w:val="24"/>
        </w:rPr>
      </w:pPr>
      <w:r w:rsidRPr="00D17160">
        <w:rPr>
          <w:szCs w:val="24"/>
        </w:rPr>
        <w:t>voda v barelech bude objednateli dodávána čerstvá, a to tak</w:t>
      </w:r>
      <w:r w:rsidR="00707E3C">
        <w:rPr>
          <w:szCs w:val="24"/>
        </w:rPr>
        <w:t>,</w:t>
      </w:r>
      <w:r w:rsidRPr="00D17160">
        <w:rPr>
          <w:szCs w:val="24"/>
        </w:rPr>
        <w:t xml:space="preserve"> aby datum minimální trvanlivosti bylo min. 60 kalendářních dnů od data skutečného dodání barelu objednateli. Nedodržení data minimální trvanlivosti je důvodem pro </w:t>
      </w:r>
      <w:r>
        <w:rPr>
          <w:szCs w:val="24"/>
        </w:rPr>
        <w:t>nepřijetí</w:t>
      </w:r>
      <w:r w:rsidRPr="00D17160">
        <w:rPr>
          <w:szCs w:val="24"/>
        </w:rPr>
        <w:t xml:space="preserve"> dodávky ze strany objednatele; </w:t>
      </w:r>
    </w:p>
    <w:p w14:paraId="0FEDB02E" w14:textId="77777777" w:rsidR="00B92B76" w:rsidRPr="00D17160" w:rsidRDefault="001A7B97" w:rsidP="00B92B76">
      <w:pPr>
        <w:pStyle w:val="ListLetter-ContractCzechRadio"/>
        <w:rPr>
          <w:szCs w:val="24"/>
        </w:rPr>
      </w:pPr>
      <w:r w:rsidRPr="00D17160">
        <w:rPr>
          <w:szCs w:val="24"/>
        </w:rPr>
        <w:t xml:space="preserve">bude předkládat objednateli na jeho žádost protokoly o revizích a kontrolách elektrického spotřebiče dle platných ČSN, ve smyslu nařízení vlády č. 378/2001 Sb., </w:t>
      </w:r>
      <w:r>
        <w:rPr>
          <w:szCs w:val="24"/>
        </w:rPr>
        <w:t>k</w:t>
      </w:r>
      <w:r w:rsidRPr="00D17160">
        <w:rPr>
          <w:szCs w:val="24"/>
        </w:rPr>
        <w:t>terým se stanoví bližší požadavky na bezpečný provoz a používání strojů, technických zařízení, přístrojů a nářadí, ve znění pozdějších předpisů;</w:t>
      </w:r>
    </w:p>
    <w:p w14:paraId="2C8C89FD" w14:textId="77777777" w:rsidR="00B92B76" w:rsidRPr="00D17160" w:rsidRDefault="001A7B97" w:rsidP="00B92B76">
      <w:pPr>
        <w:pStyle w:val="ListLetter-ContractCzechRadio"/>
        <w:rPr>
          <w:szCs w:val="24"/>
        </w:rPr>
      </w:pPr>
      <w:r w:rsidRPr="00D17160">
        <w:rPr>
          <w:szCs w:val="24"/>
        </w:rPr>
        <w:t xml:space="preserve">vždy po uplynutí každých tří měsíců účinnosti dohody provede u objednatele hygienickou sanitaci </w:t>
      </w:r>
      <w:proofErr w:type="spellStart"/>
      <w:r w:rsidRPr="00D17160">
        <w:rPr>
          <w:szCs w:val="24"/>
        </w:rPr>
        <w:t>výdejníků</w:t>
      </w:r>
      <w:proofErr w:type="spellEnd"/>
      <w:r w:rsidRPr="00D17160">
        <w:rPr>
          <w:szCs w:val="24"/>
        </w:rPr>
        <w:t xml:space="preserve">. Objednatel je povinen vydat </w:t>
      </w:r>
      <w:proofErr w:type="spellStart"/>
      <w:r w:rsidRPr="00D17160">
        <w:rPr>
          <w:szCs w:val="24"/>
        </w:rPr>
        <w:t>výdejníky</w:t>
      </w:r>
      <w:proofErr w:type="spellEnd"/>
      <w:r w:rsidRPr="00D17160">
        <w:rPr>
          <w:szCs w:val="24"/>
        </w:rPr>
        <w:t xml:space="preserve"> poskytovateli na dobu nezbytně </w:t>
      </w:r>
      <w:r w:rsidRPr="00D17160">
        <w:rPr>
          <w:szCs w:val="24"/>
        </w:rPr>
        <w:lastRenderedPageBreak/>
        <w:t xml:space="preserve">nutnou k provedení hygienické sanitace, přičemž poskytovatel se zavazuje po dobu provádění této sanitace umožnit objednateli užívání náhradních </w:t>
      </w:r>
      <w:proofErr w:type="spellStart"/>
      <w:r w:rsidRPr="00D17160">
        <w:rPr>
          <w:szCs w:val="24"/>
        </w:rPr>
        <w:t>výdejníků</w:t>
      </w:r>
      <w:proofErr w:type="spellEnd"/>
      <w:r w:rsidRPr="00D17160">
        <w:rPr>
          <w:szCs w:val="24"/>
        </w:rPr>
        <w:t>;</w:t>
      </w:r>
    </w:p>
    <w:p w14:paraId="26966802" w14:textId="77777777" w:rsidR="00B92B76" w:rsidRPr="00D17160" w:rsidRDefault="001A7B97" w:rsidP="00B92B76">
      <w:pPr>
        <w:pStyle w:val="ListLetter-ContractCzechRadio"/>
        <w:rPr>
          <w:szCs w:val="24"/>
        </w:rPr>
      </w:pPr>
      <w:r w:rsidRPr="00D17160">
        <w:rPr>
          <w:szCs w:val="24"/>
        </w:rPr>
        <w:t xml:space="preserve">bude provádět </w:t>
      </w:r>
      <w:proofErr w:type="spellStart"/>
      <w:r w:rsidRPr="00D17160">
        <w:rPr>
          <w:szCs w:val="24"/>
        </w:rPr>
        <w:t>elektrorevizi</w:t>
      </w:r>
      <w:proofErr w:type="spellEnd"/>
      <w:r w:rsidRPr="00D17160">
        <w:rPr>
          <w:szCs w:val="24"/>
        </w:rPr>
        <w:t xml:space="preserve"> </w:t>
      </w:r>
      <w:proofErr w:type="spellStart"/>
      <w:r w:rsidRPr="00D17160">
        <w:rPr>
          <w:szCs w:val="24"/>
        </w:rPr>
        <w:t>výdejníků</w:t>
      </w:r>
      <w:proofErr w:type="spellEnd"/>
      <w:r w:rsidRPr="00D17160">
        <w:rPr>
          <w:szCs w:val="24"/>
        </w:rPr>
        <w:t xml:space="preserve"> vždy jednou za dva roky účinnosti této dohody.</w:t>
      </w:r>
    </w:p>
    <w:p w14:paraId="7320D7EF" w14:textId="34EE8B47" w:rsidR="00B92B76" w:rsidRPr="00AF5EF3" w:rsidRDefault="001A7B97" w:rsidP="00B92B76">
      <w:pPr>
        <w:pStyle w:val="ListNumber-ContractCzechRadio"/>
        <w:rPr>
          <w:szCs w:val="24"/>
        </w:rPr>
      </w:pPr>
      <w:r>
        <w:t xml:space="preserve">Poskytovatel je povinen po dobu dle předchozího odstavce tohoto článku dohody bezplatně odstranit vady služeb, které se na službách objeví, a to nejpozději do </w:t>
      </w:r>
      <w:r w:rsidR="00023379">
        <w:t xml:space="preserve">5 </w:t>
      </w:r>
      <w:proofErr w:type="gramStart"/>
      <w:r w:rsidR="00023379">
        <w:t xml:space="preserve">pracovních </w:t>
      </w:r>
      <w:r>
        <w:t xml:space="preserve"> dnů</w:t>
      </w:r>
      <w:proofErr w:type="gramEnd"/>
      <w:r>
        <w:t xml:space="preserve"> od jejího písemného oznámení objednatelem. V případě, že bude poskytovatel v prodlení s odstraněním vady, je objednatel oprávněn vadu odstranit sám na náklady poskytovatele, který se mu je zavazuje neprodleně uhradit.</w:t>
      </w:r>
    </w:p>
    <w:p w14:paraId="4E08E967" w14:textId="77777777" w:rsidR="00B92B76" w:rsidRPr="00AF5EF3" w:rsidRDefault="001A7B97" w:rsidP="00B92B76">
      <w:pPr>
        <w:pStyle w:val="ListNumber-ContractCzechRadio"/>
        <w:rPr>
          <w:szCs w:val="24"/>
        </w:rPr>
      </w:pPr>
      <w:r>
        <w:t>Objednatel</w:t>
      </w:r>
      <w:r w:rsidRPr="00AE27C1">
        <w:t xml:space="preserve"> </w:t>
      </w:r>
      <w:r w:rsidRPr="001C5FC7">
        <w:t>je povinen oznámit bez zbytečného odkladu potřebu oprav</w:t>
      </w:r>
      <w:r>
        <w:t xml:space="preserve"> </w:t>
      </w:r>
      <w:proofErr w:type="spellStart"/>
      <w:r>
        <w:t>výdejníků</w:t>
      </w:r>
      <w:proofErr w:type="spellEnd"/>
      <w:r w:rsidRPr="001C5FC7">
        <w:t>, které má p</w:t>
      </w:r>
      <w:r>
        <w:t xml:space="preserve">oskytovatel provést v rámci provozního servisu, a to </w:t>
      </w:r>
      <w:r w:rsidRPr="001C5FC7">
        <w:t>elektronicky na e-mail</w:t>
      </w:r>
      <w:r>
        <w:t xml:space="preserve"> zástupce pro věcná jednání poskytovatele dle této dohody. Poskytovatel je povinen bez zbytečného odkladu oznámení o potřebě opravy objednateli e-mailem potvrdit.</w:t>
      </w:r>
    </w:p>
    <w:p w14:paraId="46EEFEBE" w14:textId="518454BF" w:rsidR="00B92B76" w:rsidRPr="00A55F59" w:rsidRDefault="001A7B97" w:rsidP="00B92B76">
      <w:pPr>
        <w:pStyle w:val="ListNumber-ContractCzechRadio"/>
        <w:rPr>
          <w:szCs w:val="24"/>
        </w:rPr>
      </w:pPr>
      <w:r>
        <w:t xml:space="preserve">Provozní servis </w:t>
      </w:r>
      <w:proofErr w:type="spellStart"/>
      <w:r>
        <w:t>výdejníků</w:t>
      </w:r>
      <w:proofErr w:type="spellEnd"/>
      <w:r>
        <w:t xml:space="preserve"> bude probíhat</w:t>
      </w:r>
      <w:r w:rsidRPr="00707E3C">
        <w:rPr>
          <w:b/>
        </w:rPr>
        <w:t xml:space="preserve"> v pracovních dnech od 09.00 hodin do 16.00</w:t>
      </w:r>
      <w:r w:rsidRPr="00AE27C1">
        <w:t xml:space="preserve"> hodin, nebo i v době jiné, pokud to odstranění poruch či závad na </w:t>
      </w:r>
      <w:proofErr w:type="spellStart"/>
      <w:r>
        <w:t>výdejnících</w:t>
      </w:r>
      <w:proofErr w:type="spellEnd"/>
      <w:r>
        <w:t xml:space="preserve"> vyžaduje a pokud se na tom smluvní strany písemně dohodnou.</w:t>
      </w:r>
    </w:p>
    <w:p w14:paraId="59AF8F32" w14:textId="77777777" w:rsidR="00B92B76" w:rsidRPr="00090C0E" w:rsidRDefault="001A7B97" w:rsidP="00B92B76">
      <w:pPr>
        <w:pStyle w:val="ListNumber-ContractCzechRadio"/>
        <w:rPr>
          <w:szCs w:val="24"/>
        </w:rPr>
      </w:pPr>
      <w:r>
        <w:t>Poskytovatel je povinen uhradit objednateli náklady vzniklé při uplatnění jeho práv a nároků z odpovědnosti za vady.</w:t>
      </w:r>
    </w:p>
    <w:p w14:paraId="10C8A64B" w14:textId="77777777" w:rsidR="001A3BA4" w:rsidRDefault="001A7B97" w:rsidP="00130C75">
      <w:pPr>
        <w:pStyle w:val="Heading-Number-ContractCzechRadio"/>
      </w:pPr>
      <w:r>
        <w:t>Práva a povinnosti smluvních stran</w:t>
      </w:r>
    </w:p>
    <w:p w14:paraId="0ACD451E" w14:textId="77777777" w:rsidR="00B92B76" w:rsidRPr="00F216F3" w:rsidRDefault="001A7B97" w:rsidP="00B92B76">
      <w:pPr>
        <w:pStyle w:val="ListNumber-ContractCzechRadio"/>
      </w:pPr>
      <w:r w:rsidRPr="001D3BE0">
        <w:rPr>
          <w:u w:val="single"/>
        </w:rPr>
        <w:t>Práva a povinnosti objednatele</w:t>
      </w:r>
      <w:r>
        <w:t>:</w:t>
      </w:r>
    </w:p>
    <w:p w14:paraId="7FE142D9" w14:textId="77777777" w:rsidR="00B92B76" w:rsidRDefault="001A7B97" w:rsidP="00B92B76">
      <w:pPr>
        <w:pStyle w:val="ListLetter-ContractCzechRadio"/>
      </w:pPr>
      <w:r>
        <w:t xml:space="preserve">objednatel </w:t>
      </w:r>
      <w:r w:rsidRPr="001C5FC7">
        <w:t xml:space="preserve">je povinen </w:t>
      </w:r>
      <w:proofErr w:type="spellStart"/>
      <w:r>
        <w:t>výdejníky</w:t>
      </w:r>
      <w:proofErr w:type="spellEnd"/>
      <w:r w:rsidRPr="001C5FC7">
        <w:t xml:space="preserve"> užívat řádně</w:t>
      </w:r>
      <w:r>
        <w:t xml:space="preserve"> a v souladu s účelem této dohody</w:t>
      </w:r>
      <w:r w:rsidRPr="00AE27C1">
        <w:t xml:space="preserve"> </w:t>
      </w:r>
      <w:r>
        <w:t xml:space="preserve">a </w:t>
      </w:r>
      <w:r w:rsidRPr="00AE27C1">
        <w:t xml:space="preserve">je povinen jednat tak, aby bylo zajištěno </w:t>
      </w:r>
      <w:r>
        <w:t xml:space="preserve">co </w:t>
      </w:r>
      <w:r w:rsidRPr="00AE27C1">
        <w:t xml:space="preserve">nejefektivnější využití </w:t>
      </w:r>
      <w:proofErr w:type="spellStart"/>
      <w:r>
        <w:t>výdejníků</w:t>
      </w:r>
      <w:proofErr w:type="spellEnd"/>
      <w:r>
        <w:t>;</w:t>
      </w:r>
    </w:p>
    <w:p w14:paraId="7FCE6C73" w14:textId="77777777" w:rsidR="00B92B76" w:rsidRDefault="001A7B97" w:rsidP="00B92B76">
      <w:pPr>
        <w:pStyle w:val="ListLetter-ContractCzechRadio"/>
      </w:pPr>
      <w:r>
        <w:t>objednatel</w:t>
      </w:r>
      <w:r w:rsidRPr="00AE27C1">
        <w:t xml:space="preserve"> není oprávněn bez souhlasu p</w:t>
      </w:r>
      <w:r>
        <w:t>oskytovatele</w:t>
      </w:r>
      <w:r w:rsidRPr="00AE27C1">
        <w:t xml:space="preserve"> s </w:t>
      </w:r>
      <w:proofErr w:type="spellStart"/>
      <w:r w:rsidRPr="00AE27C1">
        <w:t>v</w:t>
      </w:r>
      <w:r>
        <w:t>ýdejníky</w:t>
      </w:r>
      <w:proofErr w:type="spellEnd"/>
      <w:r w:rsidRPr="00AE27C1">
        <w:t xml:space="preserve"> fyzicky disponovat</w:t>
      </w:r>
      <w:r>
        <w:t>;</w:t>
      </w:r>
    </w:p>
    <w:p w14:paraId="2D236E17" w14:textId="77777777" w:rsidR="00B92B76" w:rsidRDefault="001A7B97" w:rsidP="00B92B76">
      <w:pPr>
        <w:pStyle w:val="ListLetter-ContractCzechRadio"/>
      </w:pPr>
      <w:r>
        <w:t>objednatel j</w:t>
      </w:r>
      <w:r w:rsidRPr="00AE27C1">
        <w:t xml:space="preserve">e povinen </w:t>
      </w:r>
      <w:proofErr w:type="spellStart"/>
      <w:r>
        <w:t>výdejníky</w:t>
      </w:r>
      <w:proofErr w:type="spellEnd"/>
      <w:r w:rsidRPr="00AE27C1">
        <w:t xml:space="preserve"> chránit před poškozením, zničením, ztrátou či zcizením. V</w:t>
      </w:r>
      <w:r>
        <w:t> </w:t>
      </w:r>
      <w:r w:rsidRPr="00AE27C1">
        <w:t>případě</w:t>
      </w:r>
      <w:r>
        <w:t xml:space="preserve"> jejich</w:t>
      </w:r>
      <w:r w:rsidRPr="00AE27C1">
        <w:t xml:space="preserve"> vážné závady, poruchy, poškození, ztráty, zničení či odcizení </w:t>
      </w:r>
      <w:r w:rsidRPr="00D31BFA">
        <w:t xml:space="preserve">je povinen oznámit tuto skutečnost poskytovateli a kdykoliv umožnit poskytovateli přístup na místo umístění </w:t>
      </w:r>
      <w:proofErr w:type="spellStart"/>
      <w:r w:rsidRPr="00365D9C">
        <w:t>výdejníku</w:t>
      </w:r>
      <w:proofErr w:type="spellEnd"/>
      <w:r>
        <w:t>;</w:t>
      </w:r>
    </w:p>
    <w:p w14:paraId="43433B00" w14:textId="77777777" w:rsidR="00B92B76" w:rsidRPr="00F216F3" w:rsidRDefault="001A7B97" w:rsidP="00B92B76">
      <w:pPr>
        <w:pStyle w:val="ListLetter-ContractCzechRadio"/>
      </w:pPr>
      <w:r>
        <w:t>objednatel</w:t>
      </w:r>
      <w:r w:rsidRPr="00F216F3">
        <w:t xml:space="preserve"> je oprávněn k pravidelné kontrole plnění a dodržování sjednaných podmínek poskytování </w:t>
      </w:r>
      <w:r>
        <w:t>služeb podle této dohody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w:t>
      </w:r>
      <w:r w:rsidRPr="00F216F3">
        <w:t>jednat nápravu</w:t>
      </w:r>
      <w:r>
        <w:t>;</w:t>
      </w:r>
      <w:r w:rsidRPr="00F216F3">
        <w:t xml:space="preserve"> </w:t>
      </w:r>
    </w:p>
    <w:p w14:paraId="053B5641" w14:textId="77777777" w:rsidR="00B92B76" w:rsidRDefault="001A7B97" w:rsidP="00B92B76">
      <w:pPr>
        <w:pStyle w:val="ListLetter-ContractCzechRadio"/>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 xml:space="preserve">této dohody a </w:t>
      </w:r>
      <w:r w:rsidRPr="005D1AE8">
        <w:rPr>
          <w:lang w:eastAsia="ar-SA"/>
        </w:rPr>
        <w:t xml:space="preserve">konkrétní </w:t>
      </w:r>
      <w:r>
        <w:rPr>
          <w:lang w:eastAsia="ar-SA"/>
        </w:rPr>
        <w:t>d</w:t>
      </w:r>
      <w:r w:rsidRPr="005D1AE8">
        <w:rPr>
          <w:lang w:eastAsia="ar-SA"/>
        </w:rPr>
        <w:t>ílčí</w:t>
      </w:r>
      <w:r>
        <w:rPr>
          <w:lang w:eastAsia="ar-SA"/>
        </w:rPr>
        <w:t xml:space="preserve"> smlouvy;</w:t>
      </w:r>
    </w:p>
    <w:p w14:paraId="5068BAA1" w14:textId="77777777" w:rsidR="00B92B76" w:rsidRDefault="001A7B97" w:rsidP="00B92B76">
      <w:pPr>
        <w:pStyle w:val="ListLetter-ContractCzechRadio"/>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dohod</w:t>
      </w:r>
      <w:r w:rsidRPr="005D1AE8">
        <w:rPr>
          <w:lang w:eastAsia="ar-SA"/>
        </w:rPr>
        <w:t xml:space="preserve">y a konkrétní </w:t>
      </w:r>
      <w:r>
        <w:rPr>
          <w:lang w:eastAsia="ar-SA"/>
        </w:rPr>
        <w:t>d</w:t>
      </w:r>
      <w:r w:rsidRPr="005D1AE8">
        <w:rPr>
          <w:lang w:eastAsia="ar-SA"/>
        </w:rPr>
        <w:t xml:space="preserve">ílčí smlouvy, a to do </w:t>
      </w:r>
      <w:r>
        <w:rPr>
          <w:lang w:eastAsia="ar-SA"/>
        </w:rPr>
        <w:t>dvou pracovních</w:t>
      </w:r>
      <w:r w:rsidRPr="005D1AE8">
        <w:rPr>
          <w:lang w:eastAsia="ar-SA"/>
        </w:rPr>
        <w:t xml:space="preserve"> dnů od obdržení dotazu, nedohodnou-li se </w:t>
      </w:r>
      <w:r>
        <w:rPr>
          <w:lang w:eastAsia="ar-SA"/>
        </w:rPr>
        <w:t>smluvní strany jinak;</w:t>
      </w:r>
    </w:p>
    <w:p w14:paraId="5CCC831C" w14:textId="77777777" w:rsidR="00B92B76" w:rsidRPr="00F24B5A" w:rsidRDefault="001A7B97" w:rsidP="00B92B76">
      <w:pPr>
        <w:pStyle w:val="ListLetter-ContractCzechRadio"/>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poskytovatele</w:t>
      </w:r>
      <w:r w:rsidRPr="005D1AE8">
        <w:rPr>
          <w:lang w:eastAsia="ar-SA"/>
        </w:rPr>
        <w:t xml:space="preserve"> podle této </w:t>
      </w:r>
      <w:r>
        <w:t>dohod</w:t>
      </w:r>
      <w:r w:rsidRPr="005D1AE8">
        <w:rPr>
          <w:lang w:eastAsia="ar-SA"/>
        </w:rPr>
        <w:t xml:space="preserve">y nebo </w:t>
      </w:r>
      <w:r>
        <w:rPr>
          <w:lang w:eastAsia="ar-SA"/>
        </w:rPr>
        <w:t>d</w:t>
      </w:r>
      <w:r w:rsidRPr="005D1AE8">
        <w:rPr>
          <w:lang w:eastAsia="ar-SA"/>
        </w:rPr>
        <w:t>ílčí</w:t>
      </w:r>
      <w:r>
        <w:rPr>
          <w:lang w:eastAsia="ar-SA"/>
        </w:rPr>
        <w:t xml:space="preserve"> smlouvy.</w:t>
      </w:r>
      <w:r w:rsidRPr="0049537B">
        <w:t xml:space="preserve"> </w:t>
      </w:r>
    </w:p>
    <w:p w14:paraId="2CCEB419" w14:textId="77777777" w:rsidR="00B92B76" w:rsidRPr="00F216F3" w:rsidRDefault="001A7B97" w:rsidP="00B92B76">
      <w:pPr>
        <w:pStyle w:val="ListNumber-ContractCzechRadio"/>
      </w:pPr>
      <w:r w:rsidRPr="001D3BE0">
        <w:rPr>
          <w:u w:val="single"/>
        </w:rPr>
        <w:lastRenderedPageBreak/>
        <w:t>Práva a povinnosti poskytovatele</w:t>
      </w:r>
      <w:r>
        <w:t>:</w:t>
      </w:r>
    </w:p>
    <w:p w14:paraId="10DFDE47" w14:textId="0FF1543C" w:rsidR="00B92B76" w:rsidRDefault="001A7B97" w:rsidP="00B92B76">
      <w:pPr>
        <w:pStyle w:val="ListLetter-ContractCzechRadio"/>
      </w:pPr>
      <w:r>
        <w:t xml:space="preserve">poskytovatel </w:t>
      </w:r>
      <w:r w:rsidRPr="001C5FC7">
        <w:t xml:space="preserve">nese náklady na provoz </w:t>
      </w:r>
      <w:proofErr w:type="spellStart"/>
      <w:r>
        <w:t>výdejníků</w:t>
      </w:r>
      <w:proofErr w:type="spellEnd"/>
      <w:r>
        <w:t xml:space="preserve"> v plné výši, a je povinen je</w:t>
      </w:r>
      <w:r w:rsidRPr="001C5FC7">
        <w:t xml:space="preserve"> udržovat ve stavu způsobilém k užívání a provádět </w:t>
      </w:r>
      <w:r>
        <w:t xml:space="preserve">jejich </w:t>
      </w:r>
      <w:r w:rsidRPr="001C5FC7">
        <w:t>údržbu a opravy</w:t>
      </w:r>
      <w:r w:rsidR="00E8283E">
        <w:t xml:space="preserve"> dle požadavků této dohody</w:t>
      </w:r>
      <w:r w:rsidRPr="001C5FC7">
        <w:t>.</w:t>
      </w:r>
      <w:r>
        <w:t xml:space="preserve"> Objednatel je dále povinen</w:t>
      </w:r>
      <w:r w:rsidRPr="00AE27C1">
        <w:t xml:space="preserve"> umožnit </w:t>
      </w:r>
      <w:r>
        <w:t xml:space="preserve">poskytovateli </w:t>
      </w:r>
      <w:r w:rsidRPr="00AE27C1">
        <w:t>přístup k </w:t>
      </w:r>
      <w:proofErr w:type="spellStart"/>
      <w:r w:rsidRPr="00AE27C1">
        <w:t>v</w:t>
      </w:r>
      <w:r>
        <w:t>ýdejníkům</w:t>
      </w:r>
      <w:proofErr w:type="spellEnd"/>
      <w:r w:rsidRPr="00AE27C1">
        <w:t xml:space="preserve"> za účelem doplnění bare</w:t>
      </w:r>
      <w:r>
        <w:t>lů s vodou a provedení provozního servisu dle této dohody;</w:t>
      </w:r>
    </w:p>
    <w:p w14:paraId="775F104C" w14:textId="77777777" w:rsidR="00B92B76" w:rsidRDefault="001A7B97" w:rsidP="00B92B76">
      <w:pPr>
        <w:pStyle w:val="ListLetter-ContractCzechRadio"/>
      </w:pPr>
      <w:r>
        <w:t>p</w:t>
      </w:r>
      <w:r w:rsidRPr="00AF5EF3">
        <w:t xml:space="preserve">oskytovatel je povinen po dobu účinnosti této dohody </w:t>
      </w:r>
      <w:r>
        <w:t>bezúplatně zajistit zpětný odběr prázdných barelů od objednatele</w:t>
      </w:r>
      <w:r w:rsidRPr="00AF5EF3">
        <w:t>, a to na základ</w:t>
      </w:r>
      <w:r>
        <w:t>ě potvrzených objednávek dle článku</w:t>
      </w:r>
      <w:r w:rsidRPr="00AF5EF3">
        <w:t xml:space="preserve"> II. této dohody. Obě smluvní strany se zavazují vést evidenci o počtu dodávaných barelů s vodou a o počtu prázdných barelů</w:t>
      </w:r>
      <w:r>
        <w:t>, jež poskytovatel odebral zpět;</w:t>
      </w:r>
    </w:p>
    <w:p w14:paraId="150130E4" w14:textId="77777777" w:rsidR="00B92B76" w:rsidRPr="00AF5EF3" w:rsidRDefault="001A7B97" w:rsidP="00B92B76">
      <w:pPr>
        <w:pStyle w:val="ListLetter-ContractCzechRadio"/>
      </w:pPr>
      <w:r>
        <w:t>p</w:t>
      </w:r>
      <w:r w:rsidRPr="00AF5EF3">
        <w:t>rázdné barely, jejichž stav neumožňuje jejich opakované naplnění vodou, vykazují vady (zejm. se na nich vyskytují praskliny, jsou proraženy, nesou stopy přítomnosti cizích látek jako jsou agresivní chemikálie, anorganické či organické prvky, či jiné tekutiny než vody a jsou silně znečištěné, vyskytují se v nich řasy, vnitřek barelu je zabarven zeleně či hnědě), je poskytovatel povinen rovněž bezúplatně odebrat zpět a ekologicky zlikvidovat</w:t>
      </w:r>
      <w:r>
        <w:t>;</w:t>
      </w:r>
    </w:p>
    <w:p w14:paraId="69BD6947" w14:textId="77777777" w:rsidR="00B92B76" w:rsidRDefault="001A7B97" w:rsidP="00B92B76">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poskytovatele;</w:t>
      </w:r>
    </w:p>
    <w:p w14:paraId="227CA974" w14:textId="77777777" w:rsidR="00B92B76" w:rsidRDefault="001A7B97" w:rsidP="00B92B76">
      <w:pPr>
        <w:pStyle w:val="ListLetter-ContractCzechRadio"/>
      </w:pPr>
      <w:r w:rsidRPr="000B68FA">
        <w:t>poskytovatel je povinen si při poskytování sjednaných služeb počínat s náležitou odbornou péčí, v souladu s obecně závaznými právními předpisy, touto dohodou a každou dílčí smlouvou; dále je povinen chránit práva a oprávněné zájmy objednatele, řídit se jeho pokyny a nejednat v rozporu s nimi a zdržet se veškerého jednání, které by mohlo objednatele jakýmkoliv způsobem poškodit;</w:t>
      </w:r>
    </w:p>
    <w:p w14:paraId="237D86C2" w14:textId="77777777" w:rsidR="00B92B76" w:rsidRPr="000B68FA" w:rsidRDefault="001A7B97" w:rsidP="00B92B76">
      <w:pPr>
        <w:pStyle w:val="ListLetter-ContractCzechRadio"/>
      </w:pPr>
      <w:r w:rsidRPr="000B68FA">
        <w:t>poskytovatel poskytuje služby osobně, popř. prostřednictvím svých zaměstnanců či poddodavatelů; v každém takovém případě je poskytovatel povinen zajistit, aby všechny osoby podílející se na plnění pro objednatele</w:t>
      </w:r>
      <w:r>
        <w:t>,</w:t>
      </w:r>
      <w:r w:rsidRPr="000B68FA">
        <w:t xml:space="preserve"> </w:t>
      </w:r>
      <w:r>
        <w:t>které jsou v pracovním nebo jiném obdobném poměru k poskytovateli nebo jsou k poskytovateli ve smluvním vztahu,</w:t>
      </w:r>
      <w:r w:rsidRPr="000B68FA">
        <w:t xml:space="preserve"> se řídily vždy touto dohodou a konkrétní dílčí smlouvou; poruší-li taková osoba jakékoliv ustanovení této dohody nebo konkrétní dílčí smlouvy, bude se na to hledět, jako by porušení způsobil sám poskytovatel;</w:t>
      </w:r>
    </w:p>
    <w:p w14:paraId="21A77C1F" w14:textId="77777777" w:rsidR="00B92B76" w:rsidRPr="00F216F3" w:rsidRDefault="001A7B97" w:rsidP="00B92B76">
      <w:pPr>
        <w:pStyle w:val="ListLetter-ContractCzechRadio"/>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dohodou a zadávací dokumentací;</w:t>
      </w:r>
      <w:r w:rsidRPr="00F216F3">
        <w:t xml:space="preserve"> </w:t>
      </w:r>
    </w:p>
    <w:p w14:paraId="31517B38" w14:textId="77777777" w:rsidR="00B92B76" w:rsidRPr="00F216F3" w:rsidRDefault="001A7B97" w:rsidP="00B92B76">
      <w:pPr>
        <w:pStyle w:val="ListLetter-ContractCzechRadio"/>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této </w:t>
      </w:r>
      <w:r>
        <w:t>dohody;</w:t>
      </w:r>
      <w:r w:rsidRPr="00F216F3">
        <w:t xml:space="preserve"> </w:t>
      </w:r>
      <w:r>
        <w:t>k</w:t>
      </w:r>
      <w:r w:rsidRPr="00F216F3">
        <w:t> oznámeným nedostatkům zejména co do rozsahu, četnosti a/nebo kvality plnění je povi</w:t>
      </w:r>
      <w:r>
        <w:t>nen bezodkladně zjednat nápravu.</w:t>
      </w:r>
      <w:r w:rsidRPr="0049537B">
        <w:t xml:space="preserve"> </w:t>
      </w:r>
    </w:p>
    <w:p w14:paraId="3C466979" w14:textId="77777777" w:rsidR="00A11BC0" w:rsidRPr="006D0812" w:rsidRDefault="001A7B97" w:rsidP="00A11BC0">
      <w:pPr>
        <w:pStyle w:val="Heading-Number-ContractCzechRadio"/>
      </w:pPr>
      <w:r>
        <w:t>Sankce</w:t>
      </w:r>
      <w:r w:rsidRPr="006D0812">
        <w:t xml:space="preserve"> </w:t>
      </w:r>
    </w:p>
    <w:p w14:paraId="0236832D" w14:textId="77777777" w:rsidR="00B92B76" w:rsidRPr="009937C8" w:rsidRDefault="001A7B97" w:rsidP="00B92B76">
      <w:pPr>
        <w:pStyle w:val="ListNumber-ContractCzechRadio"/>
        <w:rPr>
          <w:szCs w:val="24"/>
        </w:rPr>
      </w:pPr>
      <w:r w:rsidRPr="00DE4482">
        <w:rPr>
          <w:szCs w:val="24"/>
        </w:rPr>
        <w:t xml:space="preserve">V případě, že bude uplatněn postup dle </w:t>
      </w:r>
      <w:r>
        <w:rPr>
          <w:szCs w:val="24"/>
        </w:rPr>
        <w:t>čl. II., odst. 1 této dohody</w:t>
      </w:r>
      <w:r w:rsidRPr="00DE4482">
        <w:rPr>
          <w:szCs w:val="24"/>
        </w:rPr>
        <w:t xml:space="preserve"> a </w:t>
      </w:r>
      <w:r>
        <w:rPr>
          <w:szCs w:val="24"/>
        </w:rPr>
        <w:t xml:space="preserve">poskytovatel </w:t>
      </w:r>
      <w:r w:rsidRPr="00DE4482">
        <w:rPr>
          <w:szCs w:val="24"/>
        </w:rPr>
        <w:t>ve stanovené lhůtě neakceptuje výzvu k poskytnutí plnění nebo tuto výzvu odmítne</w:t>
      </w:r>
      <w:r>
        <w:rPr>
          <w:szCs w:val="24"/>
        </w:rPr>
        <w:t>, anebo nedoručí ve stanovené lhůtě podepsanou dílčí smlouvu nebo dílčí smlouvu odmítne podepsat</w:t>
      </w:r>
      <w:r w:rsidRPr="00DE4482">
        <w:rPr>
          <w:szCs w:val="24"/>
        </w:rPr>
        <w:t xml:space="preserve"> je </w:t>
      </w:r>
      <w:r>
        <w:rPr>
          <w:szCs w:val="24"/>
        </w:rPr>
        <w:t xml:space="preserve">poskytovatel </w:t>
      </w:r>
      <w:r w:rsidRPr="00DE4482">
        <w:rPr>
          <w:szCs w:val="24"/>
        </w:rPr>
        <w:t xml:space="preserve">povinen uhradit </w:t>
      </w:r>
      <w:r>
        <w:rPr>
          <w:szCs w:val="24"/>
        </w:rPr>
        <w:t xml:space="preserve">objednateli </w:t>
      </w:r>
      <w:r w:rsidRPr="00DE4482">
        <w:rPr>
          <w:szCs w:val="24"/>
        </w:rPr>
        <w:t xml:space="preserve">smluvní pokutu ve výši </w:t>
      </w:r>
      <w:r>
        <w:rPr>
          <w:b/>
          <w:szCs w:val="24"/>
        </w:rPr>
        <w:t>5</w:t>
      </w:r>
      <w:r w:rsidRPr="007278F4">
        <w:rPr>
          <w:b/>
        </w:rPr>
        <w:t>.000</w:t>
      </w:r>
      <w:r>
        <w:rPr>
          <w:b/>
        </w:rPr>
        <w:t>,</w:t>
      </w:r>
      <w:r w:rsidRPr="007278F4">
        <w:rPr>
          <w:b/>
        </w:rPr>
        <w:t>- Kč</w:t>
      </w:r>
      <w:r w:rsidRPr="00950C53">
        <w:t xml:space="preserve">. </w:t>
      </w:r>
    </w:p>
    <w:p w14:paraId="0052F93E" w14:textId="77777777" w:rsidR="00B92B76" w:rsidRPr="00EA689E" w:rsidRDefault="001A7B97" w:rsidP="00B92B76">
      <w:pPr>
        <w:pStyle w:val="ListNumber-ContractCzechRadio"/>
        <w:rPr>
          <w:b/>
          <w:szCs w:val="24"/>
        </w:rPr>
      </w:pPr>
      <w:r w:rsidRPr="00565B8F">
        <w:lastRenderedPageBreak/>
        <w:t xml:space="preserve">Bude-li </w:t>
      </w:r>
      <w:r>
        <w:t>poskytovatel</w:t>
      </w:r>
      <w:r w:rsidRPr="00565B8F">
        <w:t xml:space="preserve"> v prodlení s</w:t>
      </w:r>
      <w:r>
        <w:t> poskytnutím služeb dle této dohody, dílčí smlouvy či objednávky</w:t>
      </w:r>
      <w:r w:rsidRPr="00565B8F">
        <w:t xml:space="preserve">, zavazuje se zaplatit </w:t>
      </w:r>
      <w:r>
        <w:t>objednateli</w:t>
      </w:r>
      <w:r w:rsidRPr="00565B8F">
        <w:t xml:space="preserve"> smluvní </w:t>
      </w:r>
      <w:r>
        <w:t xml:space="preserve">pokutu ve výši </w:t>
      </w:r>
      <w:r>
        <w:rPr>
          <w:b/>
        </w:rPr>
        <w:t>500,- Kč</w:t>
      </w:r>
      <w:r w:rsidRPr="000305A1">
        <w:t xml:space="preserve"> za každý </w:t>
      </w:r>
      <w:r>
        <w:t>jednotlivý případ a každý započatý den prodlení</w:t>
      </w:r>
      <w:r w:rsidRPr="00CF2EDD">
        <w:t xml:space="preserve">. </w:t>
      </w:r>
    </w:p>
    <w:p w14:paraId="0A30733B" w14:textId="7388B6FE" w:rsidR="00B92B76" w:rsidRPr="00EA689E" w:rsidRDefault="001A7B97" w:rsidP="00B92B76">
      <w:pPr>
        <w:pStyle w:val="ListNumber-ContractCzechRadio"/>
        <w:rPr>
          <w:b/>
          <w:szCs w:val="24"/>
        </w:rPr>
      </w:pPr>
      <w:r w:rsidRPr="00565B8F">
        <w:t xml:space="preserve">Bude-li </w:t>
      </w:r>
      <w:r>
        <w:t>poskytovatel</w:t>
      </w:r>
      <w:r w:rsidRPr="00565B8F">
        <w:t xml:space="preserve"> v prodlení s</w:t>
      </w:r>
      <w:r>
        <w:t> odstraněním vad služeb</w:t>
      </w:r>
      <w:r w:rsidRPr="00271B5C">
        <w:t xml:space="preserve"> </w:t>
      </w:r>
      <w:r>
        <w:t>dle této dohody, dílčí smlouvy či objednávky</w:t>
      </w:r>
      <w:r w:rsidRPr="00565B8F">
        <w:t xml:space="preserve">, zavazuje se zaplatit </w:t>
      </w:r>
      <w:r>
        <w:t>objednateli</w:t>
      </w:r>
      <w:r w:rsidRPr="00565B8F">
        <w:t xml:space="preserve"> smluvní </w:t>
      </w:r>
      <w:r>
        <w:t xml:space="preserve">pokutu ve výši </w:t>
      </w:r>
      <w:r>
        <w:rPr>
          <w:b/>
        </w:rPr>
        <w:t>1.000,- Kč</w:t>
      </w:r>
      <w:r w:rsidRPr="005D6628">
        <w:t xml:space="preserve"> </w:t>
      </w:r>
      <w:r w:rsidRPr="000305A1">
        <w:t xml:space="preserve">za každý </w:t>
      </w:r>
      <w:r>
        <w:t>jednotlivý případ a každý započatý den prodlení</w:t>
      </w:r>
      <w:r w:rsidRPr="00CF2EDD">
        <w:t xml:space="preserve">. </w:t>
      </w:r>
    </w:p>
    <w:p w14:paraId="7FC14F47" w14:textId="0591516D" w:rsidR="00B92B76" w:rsidRPr="00271B5C" w:rsidRDefault="001A7B97" w:rsidP="00B92B76">
      <w:pPr>
        <w:pStyle w:val="ListNumber-ContractCzechRadio"/>
        <w:rPr>
          <w:b/>
          <w:szCs w:val="24"/>
        </w:rPr>
      </w:pPr>
      <w:r w:rsidRPr="00AE27C1">
        <w:t>V případě prodlení</w:t>
      </w:r>
      <w:r>
        <w:t xml:space="preserve"> poskytovatele</w:t>
      </w:r>
      <w:r w:rsidRPr="00AE27C1">
        <w:t xml:space="preserve"> se splněním povinnosti dle </w:t>
      </w:r>
      <w:r>
        <w:t>čl. XI. odst. 16 této dohody</w:t>
      </w:r>
      <w:r w:rsidRPr="00AE27C1">
        <w:t xml:space="preserve">, je </w:t>
      </w:r>
      <w:r>
        <w:t>poskytovatel</w:t>
      </w:r>
      <w:r w:rsidRPr="00AE27C1">
        <w:t xml:space="preserve"> povinen zaplatit </w:t>
      </w:r>
      <w:r>
        <w:t>objednateli</w:t>
      </w:r>
      <w:r w:rsidRPr="00AE27C1">
        <w:t xml:space="preserve"> smluvní pokutu ve výši </w:t>
      </w:r>
      <w:r>
        <w:rPr>
          <w:b/>
        </w:rPr>
        <w:t>200,-</w:t>
      </w:r>
      <w:r w:rsidRPr="00D54020">
        <w:rPr>
          <w:b/>
        </w:rPr>
        <w:t xml:space="preserve"> Kč</w:t>
      </w:r>
      <w:r w:rsidRPr="00AE27C1">
        <w:t xml:space="preserve"> </w:t>
      </w:r>
      <w:r w:rsidRPr="000305A1">
        <w:t xml:space="preserve">za každý </w:t>
      </w:r>
      <w:r>
        <w:t>jednotlivý případ a každý započatý den prodlení</w:t>
      </w:r>
      <w:r w:rsidRPr="00CF2EDD">
        <w:t>.</w:t>
      </w:r>
    </w:p>
    <w:p w14:paraId="360B573B" w14:textId="77777777" w:rsidR="00B92B76" w:rsidRPr="001F0066" w:rsidRDefault="001A7B97" w:rsidP="00B92B76">
      <w:pPr>
        <w:pStyle w:val="ListNumber-ContractCzechRadio"/>
        <w:rPr>
          <w:b/>
          <w:szCs w:val="24"/>
        </w:rPr>
      </w:pPr>
      <w:r w:rsidRPr="00565B8F">
        <w:t xml:space="preserve">Bude-li </w:t>
      </w:r>
      <w:r>
        <w:t>objednatel</w:t>
      </w:r>
      <w:r w:rsidRPr="00565B8F">
        <w:t xml:space="preserve"> v prodlení s</w:t>
      </w:r>
      <w:r>
        <w:t>e zaplacením ceny služeb</w:t>
      </w:r>
      <w:r w:rsidRPr="00565B8F">
        <w:t xml:space="preserve">, zavazuje se </w:t>
      </w:r>
      <w:r>
        <w:t>objednatel</w:t>
      </w:r>
      <w:r w:rsidRPr="00565B8F">
        <w:t xml:space="preserve"> zaplatit </w:t>
      </w:r>
      <w:r>
        <w:t xml:space="preserve">poskytovateli </w:t>
      </w:r>
      <w:r w:rsidRPr="00565B8F">
        <w:t xml:space="preserve">smluvní </w:t>
      </w:r>
      <w:r w:rsidRPr="00CF2EDD">
        <w:t xml:space="preserve">pokutu ve </w:t>
      </w:r>
      <w:r>
        <w:t xml:space="preserve">výši </w:t>
      </w:r>
      <w:r w:rsidRPr="002B38D0">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6C1E41EE" w14:textId="77777777" w:rsidR="00B92B76" w:rsidRDefault="001A7B97" w:rsidP="00B92B76">
      <w:pPr>
        <w:pStyle w:val="ListNumber-ContractCzechRadio"/>
      </w:pPr>
      <w:r w:rsidRPr="006D1BD2">
        <w:t>Smluvní</w:t>
      </w:r>
      <w:r>
        <w:t xml:space="preserve"> pokuty jsou splatné ve lhůtě 15 dnů od data doručení písemné výzvy k jejich úhradě druhé smluvní straně.</w:t>
      </w:r>
    </w:p>
    <w:p w14:paraId="5FD43CF2" w14:textId="77777777" w:rsidR="00B92B76" w:rsidRPr="002B38D0" w:rsidRDefault="001A7B97" w:rsidP="00B92B76">
      <w:pPr>
        <w:pStyle w:val="ListNumber-ContractCzechRadio"/>
        <w:rPr>
          <w:b/>
        </w:rPr>
      </w:pPr>
      <w:r>
        <w:t xml:space="preserve">Uplatněním nároku na smluvní pokutu či jejím uhrazením nezaniká právo objednatele na náhradu škody </w:t>
      </w:r>
      <w:r w:rsidRPr="00CF2EDD">
        <w:t>v plné výši</w:t>
      </w:r>
      <w:r>
        <w:t>, vznikla-li škoda z téhož právního důvodu, pro který je požadována úhrada smluvní pokuty</w:t>
      </w:r>
      <w:r w:rsidRPr="00CF2EDD">
        <w:t>.</w:t>
      </w:r>
      <w:r w:rsidRPr="0022647B">
        <w:t xml:space="preserve"> </w:t>
      </w:r>
      <w:r>
        <w:t>Nárok objednatele na náhradu škody se uplatněním smluvní pokuty nesnižuje.</w:t>
      </w:r>
    </w:p>
    <w:p w14:paraId="6C3308EC" w14:textId="77777777" w:rsidR="00B92B76" w:rsidRPr="003F45E1" w:rsidRDefault="001A7B97" w:rsidP="00B92B76">
      <w:pPr>
        <w:pStyle w:val="ListNumber-ContractCzechRadio"/>
        <w:rPr>
          <w:b/>
        </w:rPr>
      </w:pPr>
      <w:r w:rsidRPr="007A2D76">
        <w:t xml:space="preserve">V případě, kdy </w:t>
      </w:r>
      <w:r>
        <w:t>by</w:t>
      </w:r>
      <w:r w:rsidRPr="007A2D76">
        <w:t xml:space="preserve"> nesplnění některé povinnosti dle této </w:t>
      </w:r>
      <w:r>
        <w:t>dohody či dílčí smlouvy</w:t>
      </w:r>
      <w:r w:rsidRPr="007A2D76">
        <w:t xml:space="preserve">,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Pr="00BA00F0">
        <w:t xml:space="preserve"> </w:t>
      </w:r>
      <w:r>
        <w:t>O vzniku takové překážky je smluvní strana povinna bez zbytečného odkladu písemně informovat druhou smluvní stranu, v opačném případě zůstává nárok druhé smluvní strany na úhradu smluvní pokuty zachován.</w:t>
      </w:r>
    </w:p>
    <w:p w14:paraId="6082AE1B" w14:textId="77777777" w:rsidR="003F45E1" w:rsidRDefault="001A7B97" w:rsidP="003F45E1">
      <w:pPr>
        <w:pStyle w:val="Heading-Number-ContractCzechRadio"/>
      </w:pPr>
      <w:r>
        <w:t xml:space="preserve">Ukončení rámcové dohody a dílčí </w:t>
      </w:r>
      <w:r w:rsidRPr="006D0812">
        <w:t>smlouvy</w:t>
      </w:r>
    </w:p>
    <w:p w14:paraId="0F74CF13" w14:textId="77777777" w:rsidR="00B92B76" w:rsidRPr="001F0066" w:rsidRDefault="001A7B97" w:rsidP="00B92B76">
      <w:pPr>
        <w:pStyle w:val="ListNumber-ContractCzechRadio"/>
        <w:numPr>
          <w:ilvl w:val="0"/>
          <w:numId w:val="0"/>
        </w:numPr>
        <w:rPr>
          <w:b/>
          <w:szCs w:val="24"/>
          <w:u w:val="single"/>
        </w:rPr>
      </w:pPr>
      <w:r w:rsidRPr="001F0066">
        <w:rPr>
          <w:b/>
          <w:szCs w:val="24"/>
          <w:u w:val="single"/>
        </w:rPr>
        <w:t xml:space="preserve">Ukončení </w:t>
      </w:r>
      <w:r>
        <w:rPr>
          <w:b/>
          <w:szCs w:val="24"/>
          <w:u w:val="single"/>
        </w:rPr>
        <w:t>rámcové dohody</w:t>
      </w:r>
    </w:p>
    <w:p w14:paraId="0F38B4F7" w14:textId="77777777" w:rsidR="00B92B76" w:rsidRPr="007B41D0" w:rsidRDefault="001A7B97" w:rsidP="00B92B76">
      <w:pPr>
        <w:pStyle w:val="ListNumber-ContractCzechRadio"/>
        <w:rPr>
          <w:lang w:eastAsia="cs-CZ"/>
        </w:rPr>
      </w:pPr>
      <w:r>
        <w:rPr>
          <w:lang w:eastAsia="cs-CZ"/>
        </w:rPr>
        <w:t>Rámcová dohoda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t>dohod</w:t>
      </w:r>
      <w:r>
        <w:rPr>
          <w:spacing w:val="-4"/>
          <w:lang w:eastAsia="cs-CZ"/>
        </w:rPr>
        <w:t>y</w:t>
      </w:r>
      <w:r w:rsidRPr="00FB4A0D">
        <w:rPr>
          <w:spacing w:val="-4"/>
          <w:lang w:eastAsia="cs-CZ"/>
        </w:rPr>
        <w:t>.</w:t>
      </w:r>
    </w:p>
    <w:p w14:paraId="0D832FE4" w14:textId="77777777" w:rsidR="00B92B76" w:rsidRPr="00853166" w:rsidRDefault="001A7B97" w:rsidP="00B92B76">
      <w:pPr>
        <w:pStyle w:val="ListNumber-ContractCzechRadio"/>
      </w:pPr>
      <w:r w:rsidRPr="00853166">
        <w:t xml:space="preserve">K ukončení </w:t>
      </w:r>
      <w:r>
        <w:t>rámcové dohod</w:t>
      </w:r>
      <w:r w:rsidRPr="00853166">
        <w:t xml:space="preserve">y </w:t>
      </w:r>
      <w:r>
        <w:t xml:space="preserve">písemnou </w:t>
      </w:r>
      <w:r w:rsidRPr="00FB4A0D">
        <w:rPr>
          <w:u w:val="single"/>
        </w:rPr>
        <w:t>dohodou</w:t>
      </w:r>
      <w:r w:rsidRPr="00853166">
        <w:t xml:space="preserve"> se vyžaduje písemný konsensus smluvních stran</w:t>
      </w:r>
      <w:r>
        <w:t xml:space="preserve"> učiněný osobami oprávněnými je zastupovat</w:t>
      </w:r>
      <w:r w:rsidRPr="00853166">
        <w:t xml:space="preserve">.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t> této dohody a všech d</w:t>
      </w:r>
      <w:r w:rsidRPr="00853166">
        <w:t>ílčích smluv</w:t>
      </w:r>
      <w:r>
        <w:t xml:space="preserve"> i objednávek</w:t>
      </w:r>
      <w:r w:rsidRPr="00853166">
        <w:t xml:space="preserve">. </w:t>
      </w:r>
    </w:p>
    <w:p w14:paraId="7CD0EE3A" w14:textId="69A6D14B" w:rsidR="00B92B76" w:rsidRDefault="001A7B97" w:rsidP="00B92B76">
      <w:pPr>
        <w:pStyle w:val="ListNumber-ContractCzechRadio"/>
      </w:pPr>
      <w:r>
        <w:t xml:space="preserve">Tato dohoda může být písemně </w:t>
      </w:r>
      <w:r w:rsidRPr="00A53415">
        <w:rPr>
          <w:u w:val="single"/>
        </w:rPr>
        <w:t>vypovězena</w:t>
      </w:r>
      <w:r>
        <w:t xml:space="preserve"> kteroukoliv smluvní stranou i bez uvedení důvodu s výpovědní dobou v délce </w:t>
      </w:r>
      <w:r>
        <w:rPr>
          <w:rFonts w:cs="Arial"/>
          <w:b/>
          <w:szCs w:val="20"/>
        </w:rPr>
        <w:t>3</w:t>
      </w:r>
      <w:r w:rsidRPr="00601DCA">
        <w:rPr>
          <w:b/>
        </w:rPr>
        <w:t xml:space="preserve"> </w:t>
      </w:r>
      <w:r w:rsidR="00A20814" w:rsidRPr="00601DCA">
        <w:rPr>
          <w:b/>
        </w:rPr>
        <w:t>měsíc</w:t>
      </w:r>
      <w:r w:rsidR="00A20814">
        <w:rPr>
          <w:b/>
        </w:rPr>
        <w:t>ů</w:t>
      </w:r>
      <w:r>
        <w:t>. Výpovědní doba začíná běžet prvním dnem měsíce následujícího po měsíci, ve kterém byla výpověď doručena druhé smluvní straně.</w:t>
      </w:r>
    </w:p>
    <w:p w14:paraId="7650344F" w14:textId="77777777" w:rsidR="00B92B76" w:rsidRPr="00E605F0" w:rsidRDefault="001A7B97" w:rsidP="00B92B76">
      <w:pPr>
        <w:pStyle w:val="ListNumber-ContractCzechRadio"/>
      </w:pPr>
      <w:r w:rsidRPr="00E605F0">
        <w:t xml:space="preserve">Kterákoli smluvní strana má právo od této </w:t>
      </w:r>
      <w:r>
        <w:t>dohod</w:t>
      </w:r>
      <w:r w:rsidRPr="00E605F0">
        <w:t xml:space="preserve">y </w:t>
      </w:r>
      <w:r w:rsidRPr="00602E20">
        <w:rPr>
          <w:u w:val="single"/>
        </w:rPr>
        <w:t>odstoupit</w:t>
      </w:r>
      <w:r w:rsidRPr="00E605F0">
        <w:t xml:space="preserve">, pokud s druhou smluvní stranou probíhá insolvenční řízení, v němž bylo vydáno rozhodnutí o úpadku, </w:t>
      </w:r>
      <w:r>
        <w:t xml:space="preserve">nebo byl-li konkurs zrušen pro nedostatek majetku </w:t>
      </w:r>
      <w:r w:rsidRPr="00E605F0">
        <w:t>nebo vstoupí-li druhá smluvní strana do likvidace za předpokladu, že je právnickou osobou</w:t>
      </w:r>
      <w:r>
        <w:t>.</w:t>
      </w:r>
    </w:p>
    <w:p w14:paraId="7DF3A3AC" w14:textId="77777777" w:rsidR="00B92B76" w:rsidRPr="00CF2EDD" w:rsidRDefault="001A7B97" w:rsidP="00B92B76">
      <w:pPr>
        <w:pStyle w:val="ListNumber-ContractCzechRadio"/>
        <w:rPr>
          <w:b/>
          <w:szCs w:val="24"/>
        </w:rPr>
      </w:pPr>
      <w:r>
        <w:t>O</w:t>
      </w:r>
      <w:r w:rsidRPr="00CF2EDD">
        <w:t xml:space="preserve">bjednatel </w:t>
      </w:r>
      <w:r>
        <w:t>má dále právo od této dohody odstoupit:</w:t>
      </w:r>
    </w:p>
    <w:p w14:paraId="06DAE9C2" w14:textId="77777777" w:rsidR="00B92B76" w:rsidRPr="00EA689E" w:rsidRDefault="001A7B97" w:rsidP="00B92B76">
      <w:pPr>
        <w:pStyle w:val="ListLetter-ContractCzechRadio"/>
      </w:pPr>
      <w:r w:rsidRPr="00EA689E">
        <w:lastRenderedPageBreak/>
        <w:t>je</w:t>
      </w:r>
      <w:r>
        <w:t>-</w:t>
      </w:r>
      <w:r w:rsidRPr="00EA689E">
        <w:t>li poskytovatel prohlášen za nespolehlivého plátce DPH;</w:t>
      </w:r>
    </w:p>
    <w:p w14:paraId="17467D16" w14:textId="77777777" w:rsidR="00B92B76" w:rsidRDefault="001A7B97" w:rsidP="00B92B76">
      <w:pPr>
        <w:pStyle w:val="ListLetter-ContractCzechRadio"/>
      </w:pPr>
      <w:r>
        <w:t xml:space="preserve">pokud se </w:t>
      </w:r>
      <w:r>
        <w:rPr>
          <w:rFonts w:eastAsia="Times New Roman" w:cs="Arial"/>
          <w:bCs/>
          <w:kern w:val="32"/>
          <w:szCs w:val="20"/>
        </w:rPr>
        <w:t>poskytovatel</w:t>
      </w:r>
      <w:r>
        <w:t xml:space="preserve"> nejméně dvakrát za dobu účinnosti této dohody ocitl v prodlení s uzavřením dílčí smlouvy</w:t>
      </w:r>
      <w:r w:rsidRPr="00601DCA">
        <w:t xml:space="preserve"> </w:t>
      </w:r>
      <w:r>
        <w:t>nebo potvrzením objednávky;</w:t>
      </w:r>
    </w:p>
    <w:p w14:paraId="06398505" w14:textId="77777777" w:rsidR="00B92B76" w:rsidRPr="00EA689E" w:rsidRDefault="001A7B97" w:rsidP="00B92B76">
      <w:pPr>
        <w:pStyle w:val="ListLetter-ContractCzechRadio"/>
      </w:pPr>
      <w:r w:rsidRPr="00EA689E">
        <w:t xml:space="preserve">pokud se poskytovatel nejméně dvakrát za dobu </w:t>
      </w:r>
      <w:r>
        <w:t>účinnosti</w:t>
      </w:r>
      <w:r w:rsidRPr="00EA689E">
        <w:t xml:space="preserve"> této dohody ocitl v prodlení s poskytnutím služeb dle </w:t>
      </w:r>
      <w:r>
        <w:t xml:space="preserve">této dohody, </w:t>
      </w:r>
      <w:r w:rsidRPr="00EA689E">
        <w:t>dílčí smlouvy</w:t>
      </w:r>
      <w:r w:rsidRPr="00725E84">
        <w:t xml:space="preserve"> </w:t>
      </w:r>
      <w:r>
        <w:t>či objednávky a toto prodlení neodstranil ani po písemně výzvě objednatele</w:t>
      </w:r>
      <w:r w:rsidRPr="00EA689E">
        <w:t>;</w:t>
      </w:r>
    </w:p>
    <w:p w14:paraId="67B0C3FE" w14:textId="77777777" w:rsidR="00B92B76" w:rsidRPr="00EA689E" w:rsidRDefault="001A7B97" w:rsidP="00B92B76">
      <w:pPr>
        <w:pStyle w:val="ListLetter-ContractCzechRadio"/>
      </w:pPr>
      <w:r w:rsidRPr="00EA689E">
        <w:t xml:space="preserve">pokud se poskytovatel nejméně dvakrát za dobu </w:t>
      </w:r>
      <w:r>
        <w:t>účinnosti</w:t>
      </w:r>
      <w:r w:rsidRPr="00EA689E">
        <w:t xml:space="preserve"> této dohody ocitl v prodlení s odstraněním vady služeb dle </w:t>
      </w:r>
      <w:r>
        <w:t xml:space="preserve">této dohody, </w:t>
      </w:r>
      <w:r w:rsidRPr="00EA689E">
        <w:t>dílčí smlouvy</w:t>
      </w:r>
      <w:r>
        <w:t xml:space="preserve"> či objednávky</w:t>
      </w:r>
      <w:r w:rsidRPr="00725E84">
        <w:t xml:space="preserve"> </w:t>
      </w:r>
      <w:r>
        <w:t>a toto prodlení neodstranil ani po písemně výzvě objednatele</w:t>
      </w:r>
      <w:r w:rsidRPr="00EA689E">
        <w:t>;</w:t>
      </w:r>
    </w:p>
    <w:p w14:paraId="035BC370" w14:textId="77777777" w:rsidR="00B92B76" w:rsidRDefault="001A7B97" w:rsidP="00B92B76">
      <w:pPr>
        <w:pStyle w:val="ListLetter-ContractCzechRadio"/>
      </w:pPr>
      <w:r w:rsidRPr="00EA689E">
        <w:t xml:space="preserve">v případě, že poskytovatel nejméně dvakrát za dobu </w:t>
      </w:r>
      <w:r>
        <w:t>účinnosti</w:t>
      </w:r>
      <w:r w:rsidRPr="00EA689E">
        <w:t xml:space="preserve"> této dohody poruší své povinnosti dle této dohody či poskytuje služby v rozporu s pokyny objednatele</w:t>
      </w:r>
      <w:r w:rsidRPr="00725E84">
        <w:t xml:space="preserve"> </w:t>
      </w:r>
      <w:r>
        <w:t xml:space="preserve">a nezjedná nápravu ani </w:t>
      </w:r>
      <w:proofErr w:type="gramStart"/>
      <w:r>
        <w:t>v  přiměřené</w:t>
      </w:r>
      <w:proofErr w:type="gramEnd"/>
      <w:r>
        <w:t xml:space="preserve"> náhradní lhůtě poskytnuté objednatelem</w:t>
      </w:r>
      <w:r w:rsidRPr="00EA689E">
        <w:t>;</w:t>
      </w:r>
    </w:p>
    <w:p w14:paraId="72656332" w14:textId="77777777" w:rsidR="00B92B76" w:rsidRDefault="001A7B97" w:rsidP="00B92B76">
      <w:pPr>
        <w:pStyle w:val="ListLetter-ContractCzechRadio"/>
      </w:pPr>
      <w:r>
        <w:t>přestane-li poskytovatel za dobu trvání rámcové dohody splňovat podmínky základní způsobilosti ve smyslu ustanovení § 74 ZZVZ;</w:t>
      </w:r>
    </w:p>
    <w:p w14:paraId="369B6841" w14:textId="77777777" w:rsidR="00B92B76" w:rsidRPr="00EA689E" w:rsidRDefault="001A7B97" w:rsidP="00B92B76">
      <w:pPr>
        <w:pStyle w:val="ListLetter-ContractCzechRadio"/>
      </w:pPr>
      <w:r>
        <w:t>je-li to stanovenou rámcovou dohodou.</w:t>
      </w:r>
    </w:p>
    <w:p w14:paraId="02FB5F75" w14:textId="77777777" w:rsidR="00B92B76" w:rsidRDefault="001A7B97" w:rsidP="00B92B76">
      <w:pPr>
        <w:pStyle w:val="ListNumber-ContractCzechRadio"/>
      </w:pPr>
      <w:r>
        <w:t>Poskytovatel má dále právo odstoupit, pokud se objednatel nejméně dvakrát za dobu účinnosti této dohody ocitl v prodlení s úhradou dlužné částky po dobu delší než 15 dnů pro každý jeden z případů prodlení</w:t>
      </w:r>
      <w:r w:rsidRPr="007E3157">
        <w:t xml:space="preserve"> </w:t>
      </w:r>
      <w:r>
        <w:t xml:space="preserve">a toto prodlení neodstranil ani po písemné výzvě k úhradě; </w:t>
      </w:r>
      <w:r w:rsidRPr="00A442B2">
        <w:t>minimální</w:t>
      </w:r>
      <w:r>
        <w:t xml:space="preserve"> lhůta na odstranění prodlení je 10 dnů ode dne doručení písemné výzvy poskytovatele.</w:t>
      </w:r>
    </w:p>
    <w:p w14:paraId="0089B6D1" w14:textId="77777777" w:rsidR="00B92B76" w:rsidRPr="007B41D0" w:rsidRDefault="001A7B97" w:rsidP="00B92B76">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3E3722F4" w14:textId="3FB80DE7" w:rsidR="00B92B76" w:rsidRPr="007B41D0" w:rsidRDefault="001A7B97" w:rsidP="00B92B76">
      <w:pPr>
        <w:pStyle w:val="ListNumber-ContractCzechRadio"/>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w:t>
      </w:r>
      <w:r w:rsidR="00A20814">
        <w:rPr>
          <w:lang w:eastAsia="cs-CZ"/>
        </w:rPr>
        <w:t>3</w:t>
      </w:r>
      <w:r>
        <w:rPr>
          <w:lang w:eastAsia="cs-CZ"/>
        </w:rPr>
        <w:t xml:space="preserve">) </w:t>
      </w:r>
      <w:r w:rsidR="00A20814">
        <w:rPr>
          <w:lang w:eastAsia="cs-CZ"/>
        </w:rPr>
        <w:t xml:space="preserve">písemnou výpovědí, (4) </w:t>
      </w:r>
      <w:r>
        <w:rPr>
          <w:lang w:eastAsia="cs-CZ"/>
        </w:rPr>
        <w:t>odstoupením</w:t>
      </w:r>
      <w:r>
        <w:rPr>
          <w:spacing w:val="-4"/>
          <w:lang w:eastAsia="cs-CZ"/>
        </w:rPr>
        <w:t>.</w:t>
      </w:r>
    </w:p>
    <w:p w14:paraId="6444CFDC" w14:textId="53AEE3A2" w:rsidR="00B92B76" w:rsidRDefault="001A7B97" w:rsidP="00B92B76">
      <w:pPr>
        <w:pStyle w:val="ListNumber-ContractCzechRadio"/>
      </w:pPr>
      <w:r w:rsidRPr="00853166">
        <w:t xml:space="preserve">K ukončení </w:t>
      </w:r>
      <w:r>
        <w:t>dílčí s</w:t>
      </w:r>
      <w:r w:rsidRPr="00853166">
        <w:t>mlouvy</w:t>
      </w:r>
      <w:r>
        <w:t xml:space="preserve"> písemnou</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775F9298" w14:textId="6B3F2236" w:rsidR="00A20814" w:rsidRPr="00853166" w:rsidRDefault="00A20814" w:rsidP="00A20814">
      <w:pPr>
        <w:pStyle w:val="ListNumber-ContractCzechRadio"/>
      </w:pPr>
      <w:r>
        <w:t xml:space="preserve">Dílčí smlouva může být písemně </w:t>
      </w:r>
      <w:r w:rsidRPr="00A53415">
        <w:rPr>
          <w:u w:val="single"/>
        </w:rPr>
        <w:t>vypovězena</w:t>
      </w:r>
      <w:r>
        <w:t xml:space="preserve"> objednatelem i bez uvedení důvodu s výpovědní dobou v délce </w:t>
      </w:r>
      <w:r>
        <w:rPr>
          <w:rFonts w:cs="Arial"/>
          <w:b/>
          <w:szCs w:val="20"/>
        </w:rPr>
        <w:t>3</w:t>
      </w:r>
      <w:r w:rsidRPr="00601DCA">
        <w:rPr>
          <w:b/>
        </w:rPr>
        <w:t xml:space="preserve"> měsíc</w:t>
      </w:r>
      <w:r>
        <w:rPr>
          <w:b/>
        </w:rPr>
        <w:t>ů</w:t>
      </w:r>
      <w:r>
        <w:t>. Výpovědní doba začíná běžet prvním dnem měsíce následujícího po měsíci, ve kterém byla výpověď doručena druhé smluvní straně.</w:t>
      </w:r>
    </w:p>
    <w:p w14:paraId="3EE7273A" w14:textId="77777777" w:rsidR="00B92B76" w:rsidRDefault="001A7B97" w:rsidP="00B92B76">
      <w:pPr>
        <w:pStyle w:val="ListNumber-ContractCzechRadio"/>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w:t>
      </w:r>
      <w:r>
        <w:t>,</w:t>
      </w:r>
      <w:r w:rsidRPr="00CA36D4">
        <w:t xml:space="preserve"> </w:t>
      </w:r>
      <w:r w:rsidRPr="00E605F0">
        <w:t>nebo byl-li konkurs zrušen pro nedostatek majetku nebo vstoupí-li druhá smluvní strana do likvidace za předpokladu, že je právnickou osobou</w:t>
      </w:r>
      <w:r>
        <w:t xml:space="preserve">. </w:t>
      </w:r>
    </w:p>
    <w:p w14:paraId="44D8C306" w14:textId="77777777" w:rsidR="00B92B76" w:rsidRDefault="001A7B97" w:rsidP="00B92B76">
      <w:pPr>
        <w:pStyle w:val="ListNumber-ContractCzechRadio"/>
      </w:pPr>
      <w:r>
        <w:t>Objednatel má dále právo od dílčí smlouvy odstoupit:</w:t>
      </w:r>
    </w:p>
    <w:p w14:paraId="4ABE86AF" w14:textId="77777777" w:rsidR="00B92B76" w:rsidRPr="00EA689E" w:rsidRDefault="001A7B97" w:rsidP="00B92B76">
      <w:pPr>
        <w:pStyle w:val="ListLetter-ContractCzechRadio"/>
      </w:pPr>
      <w:r w:rsidRPr="00EA689E">
        <w:t>je</w:t>
      </w:r>
      <w:r>
        <w:t>-</w:t>
      </w:r>
      <w:r w:rsidRPr="00EA689E">
        <w:t>li poskytovatel prohlášen za nespolehlivého plátce DPH;</w:t>
      </w:r>
    </w:p>
    <w:p w14:paraId="0A41C8AF" w14:textId="77777777" w:rsidR="00B92B76" w:rsidRPr="00EA689E" w:rsidRDefault="001A7B97" w:rsidP="00B92B76">
      <w:pPr>
        <w:pStyle w:val="ListLetter-ContractCzechRadio"/>
      </w:pPr>
      <w:r w:rsidRPr="00EA689E">
        <w:t xml:space="preserve">pokud se poskytovatel ocitl v prodlení s poskytováním služeb dle dílčí smlouvy a toto prodlení neodstranil ani po písemně výzvě objednatele; </w:t>
      </w:r>
    </w:p>
    <w:p w14:paraId="18BCA4A3" w14:textId="77777777" w:rsidR="00B92B76" w:rsidRPr="00EA689E" w:rsidRDefault="001A7B97" w:rsidP="00B92B76">
      <w:pPr>
        <w:pStyle w:val="ListLetter-ContractCzechRadio"/>
      </w:pPr>
      <w:r w:rsidRPr="00EA689E">
        <w:t xml:space="preserve">pokud se poskytovatel ocitl v prodlení s vyřízením reklamace služeb a toto prodlení neodstranil ani po písemně výzvě objednatele; </w:t>
      </w:r>
    </w:p>
    <w:p w14:paraId="1804CA7F" w14:textId="77777777" w:rsidR="00B92B76" w:rsidRDefault="001A7B97" w:rsidP="00B92B76">
      <w:pPr>
        <w:pStyle w:val="ListLetter-ContractCzechRadio"/>
      </w:pPr>
      <w:r w:rsidRPr="00EA689E">
        <w:lastRenderedPageBreak/>
        <w:t xml:space="preserve">v případě, že poskytovatel poskytuje služby v rozporu s pokyny objednatele nebo v rozporu s touto </w:t>
      </w:r>
      <w:r>
        <w:t xml:space="preserve">dohodou a dílčí </w:t>
      </w:r>
      <w:r w:rsidRPr="00EA689E">
        <w:t>smlouvu a ne</w:t>
      </w:r>
      <w:r>
        <w:t>z</w:t>
      </w:r>
      <w:r w:rsidRPr="00EA689E">
        <w:t>jedná nápravu ani v přiměřené náhradn</w:t>
      </w:r>
      <w:r>
        <w:t>í lhůtě poskytnuté objednatelem;</w:t>
      </w:r>
    </w:p>
    <w:p w14:paraId="0AD93658" w14:textId="77777777" w:rsidR="00B92B76" w:rsidRDefault="001A7B97" w:rsidP="00B92B76">
      <w:pPr>
        <w:pStyle w:val="ListLetter-ContractCzechRadio"/>
      </w:pPr>
      <w:r>
        <w:t>přestane-</w:t>
      </w:r>
      <w:proofErr w:type="gramStart"/>
      <w:r>
        <w:t>li  poskytovatel</w:t>
      </w:r>
      <w:proofErr w:type="gramEnd"/>
      <w:r>
        <w:t> za dobu trvání dílčí smlouvy splňovat podmínky základní způsobilosti ve smyslu ustanovení § 74 ZZVZ;</w:t>
      </w:r>
    </w:p>
    <w:p w14:paraId="4A067707" w14:textId="77777777" w:rsidR="00B92B76" w:rsidRPr="00EA689E" w:rsidRDefault="001A7B97" w:rsidP="00B92B76">
      <w:pPr>
        <w:pStyle w:val="ListLetter-ContractCzechRadio"/>
      </w:pPr>
      <w:r>
        <w:t>je-li to stanoveno rámcovou dohodou.</w:t>
      </w:r>
    </w:p>
    <w:p w14:paraId="7511360F" w14:textId="77777777" w:rsidR="00B92B76" w:rsidRDefault="001A7B97" w:rsidP="00B92B76">
      <w:pPr>
        <w:pStyle w:val="ListNumber-ContractCzechRadio"/>
      </w:pPr>
      <w:r>
        <w:t>Poskytovatel má dále právo od dílčí smlouvy odstoupit, pokud se objednatel ocitl v prodlení s úhradou dlužné částky a toto prodlení neodstranil ani po písemné výzvě objednatele;</w:t>
      </w:r>
      <w:r w:rsidRPr="00685F91">
        <w:t xml:space="preserve"> </w:t>
      </w:r>
      <w:r w:rsidRPr="00A442B2">
        <w:t>minimální</w:t>
      </w:r>
      <w:r>
        <w:t xml:space="preserve"> lhůta na odstranění prodlení je 10 dnů ode dne doručení písemné výzvy poskytovatele.</w:t>
      </w:r>
    </w:p>
    <w:p w14:paraId="2A1FE499" w14:textId="77777777" w:rsidR="00E50C40" w:rsidRDefault="001A7B97" w:rsidP="003F45E1">
      <w:pPr>
        <w:pStyle w:val="ListNumber-ContractCzechRadio"/>
        <w:numPr>
          <w:ilvl w:val="0"/>
          <w:numId w:val="0"/>
        </w:numPr>
      </w:pPr>
      <w:r w:rsidRPr="00FA08B9">
        <w:rPr>
          <w:b/>
          <w:u w:val="single"/>
        </w:rPr>
        <w:t xml:space="preserve">Obecné podmínky </w:t>
      </w:r>
      <w:r>
        <w:rPr>
          <w:b/>
          <w:u w:val="single"/>
        </w:rPr>
        <w:t>ukončení</w:t>
      </w:r>
      <w:r w:rsidR="00D34809">
        <w:rPr>
          <w:b/>
          <w:u w:val="single"/>
        </w:rPr>
        <w:t xml:space="preserve"> rámcové dohody a dílčí</w:t>
      </w:r>
      <w:r w:rsidR="00CA36D4">
        <w:rPr>
          <w:b/>
          <w:u w:val="single"/>
        </w:rPr>
        <w:t>ch</w:t>
      </w:r>
      <w:r>
        <w:rPr>
          <w:b/>
          <w:u w:val="single"/>
        </w:rPr>
        <w:t xml:space="preserve"> </w:t>
      </w:r>
      <w:r w:rsidR="00CA36D4">
        <w:rPr>
          <w:b/>
          <w:u w:val="single"/>
        </w:rPr>
        <w:t>smluv</w:t>
      </w:r>
      <w:r>
        <w:t>:</w:t>
      </w:r>
    </w:p>
    <w:p w14:paraId="76793A27" w14:textId="77777777" w:rsidR="00B92B76" w:rsidRDefault="001A7B97" w:rsidP="00B92B76">
      <w:pPr>
        <w:pStyle w:val="ListNumber-ContractCzechRadio"/>
      </w:pPr>
      <w:r>
        <w:t>Rámcovou dohodu ani k</w:t>
      </w:r>
      <w:r w:rsidRPr="00BA288C">
        <w:t xml:space="preserve">teroukoliv uzavřenou </w:t>
      </w:r>
      <w:r>
        <w:t xml:space="preserve">dílčí </w:t>
      </w:r>
      <w:r w:rsidRPr="00BA288C">
        <w:t xml:space="preserve">smlouvu není </w:t>
      </w:r>
      <w:r>
        <w:t>žádná ze smluvních stran</w:t>
      </w:r>
      <w:r w:rsidRPr="00BA288C">
        <w:t xml:space="preserve"> oprávněn</w:t>
      </w:r>
      <w:r>
        <w:t>a</w:t>
      </w:r>
      <w:r w:rsidRPr="00BA288C">
        <w:t xml:space="preserve"> jednostranně ukončit z žádných jiných důvodů </w:t>
      </w:r>
      <w:r>
        <w:t xml:space="preserve">ani jinými způsoby, jenž stanovují </w:t>
      </w:r>
      <w:r w:rsidRPr="00BA288C">
        <w:t>dispozitivní ustanovení</w:t>
      </w:r>
      <w:r>
        <w:t xml:space="preserve"> </w:t>
      </w:r>
      <w:r w:rsidRPr="00BA288C">
        <w:t xml:space="preserve">obecně závazných právních předpisů, vyjma důvodů </w:t>
      </w:r>
      <w:r>
        <w:t xml:space="preserve">a způsobů </w:t>
      </w:r>
      <w:r w:rsidRPr="00BA288C">
        <w:t xml:space="preserve">uvedených </w:t>
      </w:r>
      <w:r>
        <w:t xml:space="preserve">jinde </w:t>
      </w:r>
      <w:r w:rsidRPr="00BA288C">
        <w:t xml:space="preserve">v této </w:t>
      </w:r>
      <w:r>
        <w:t>dohod</w:t>
      </w:r>
      <w:r w:rsidRPr="00BA288C">
        <w:t xml:space="preserve">ě. </w:t>
      </w:r>
    </w:p>
    <w:p w14:paraId="23B8F251" w14:textId="77777777" w:rsidR="00B92B76" w:rsidRPr="002E4874" w:rsidRDefault="001A7B97" w:rsidP="00B92B76">
      <w:pPr>
        <w:pStyle w:val="ListNumber-ContractCzechRadio"/>
      </w:pPr>
      <w:r>
        <w:t>Ú</w:t>
      </w:r>
      <w:r w:rsidRPr="002E4874">
        <w:t xml:space="preserve">činky odstoupení nastávají dnem doručení písemného oznámení o </w:t>
      </w:r>
      <w:r w:rsidRPr="00827D6A">
        <w:t>odstoupení</w:t>
      </w:r>
      <w:r>
        <w:t xml:space="preserve"> druhé smluvní straně,</w:t>
      </w:r>
      <w:r w:rsidRPr="00D34809">
        <w:rPr>
          <w:rFonts w:eastAsia="Times New Roman" w:cs="Arial"/>
          <w:bCs/>
          <w:kern w:val="32"/>
          <w:szCs w:val="20"/>
        </w:rPr>
        <w:t xml:space="preserve"> </w:t>
      </w:r>
      <w:r>
        <w:rPr>
          <w:rFonts w:eastAsia="Times New Roman" w:cs="Arial"/>
          <w:bCs/>
          <w:kern w:val="32"/>
          <w:szCs w:val="20"/>
        </w:rPr>
        <w:t>příp. později, pokud je tak v odstoupení uvedeno</w:t>
      </w:r>
      <w:r>
        <w:t xml:space="preserve">. </w:t>
      </w:r>
      <w:r w:rsidRPr="00327BDA">
        <w:t xml:space="preserve"> </w:t>
      </w:r>
      <w:r>
        <w:t xml:space="preserve">V oznámení o odstoupení musí být </w:t>
      </w:r>
      <w:r>
        <w:rPr>
          <w:rFonts w:eastAsia="Times New Roman" w:cs="Arial"/>
          <w:bCs/>
          <w:kern w:val="32"/>
          <w:szCs w:val="20"/>
        </w:rPr>
        <w:t>popsán konkrétní důvod odstoupení</w:t>
      </w:r>
      <w:r w:rsidRPr="00685F91">
        <w:rPr>
          <w:rFonts w:eastAsia="Times New Roman" w:cs="Arial"/>
          <w:bCs/>
          <w:kern w:val="32"/>
          <w:szCs w:val="20"/>
        </w:rPr>
        <w:t xml:space="preserve"> </w:t>
      </w:r>
      <w:r>
        <w:rPr>
          <w:rFonts w:eastAsia="Times New Roman" w:cs="Arial"/>
          <w:bCs/>
          <w:kern w:val="32"/>
          <w:szCs w:val="20"/>
        </w:rPr>
        <w:t>a být podepsán oprávněným zástupcem smluvní strany, v opačném případě se odstoupení považuje za neplatné.</w:t>
      </w:r>
    </w:p>
    <w:p w14:paraId="0934D0F1" w14:textId="77777777" w:rsidR="00B92B76" w:rsidRPr="002E4874" w:rsidRDefault="001A7B97" w:rsidP="00B92B76">
      <w:pPr>
        <w:pStyle w:val="ListNumber-ContractCzechRadio"/>
      </w:pPr>
      <w:r>
        <w:t>O</w:t>
      </w:r>
      <w:r w:rsidRPr="002E4874">
        <w:t xml:space="preserve">dstoupením od </w:t>
      </w:r>
      <w:r>
        <w:t xml:space="preserve">rámcové dohody nebo dílčí smlouvy </w:t>
      </w:r>
      <w:r w:rsidRPr="002E4874">
        <w:t xml:space="preserve">nejsou dotčena ustanovení této </w:t>
      </w:r>
      <w:r>
        <w:t>dohody</w:t>
      </w:r>
      <w:r w:rsidRPr="002E4874">
        <w:t xml:space="preserve">, která se týkají zejména nároků z uplatněných </w:t>
      </w:r>
      <w:r w:rsidRPr="00827D6A">
        <w:t>sankcí</w:t>
      </w:r>
      <w:r w:rsidRPr="002E4874">
        <w:t>, náhrady škody a dalších ustanovení, z jejichž povahy vyplývá, že mají platit i po zániku účinnosti</w:t>
      </w:r>
      <w:r>
        <w:t xml:space="preserve"> této dohody nebo dílčí smlouvy</w:t>
      </w:r>
      <w:r w:rsidRPr="002E4874">
        <w:t>.</w:t>
      </w:r>
    </w:p>
    <w:p w14:paraId="4A4053EA" w14:textId="77777777" w:rsidR="00B92B76" w:rsidRDefault="001A7B97" w:rsidP="00B92B76">
      <w:pPr>
        <w:pStyle w:val="ListNumber-ContractCzechRadio"/>
      </w:pPr>
      <w:r w:rsidRPr="002E4874">
        <w:t xml:space="preserve">Při předčasném ukončení </w:t>
      </w:r>
      <w:r>
        <w:t>rámcové dohody či dílčí 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 xml:space="preserve">dohody </w:t>
      </w:r>
      <w:r w:rsidRPr="002E4874">
        <w:t xml:space="preserve">i z konkrétních </w:t>
      </w:r>
      <w:r>
        <w:t>d</w:t>
      </w:r>
      <w:r w:rsidRPr="002E4874">
        <w:t>ílčích smluv</w:t>
      </w:r>
      <w:r>
        <w:t xml:space="preserve"> či objednávek</w:t>
      </w:r>
      <w:r w:rsidRPr="002E4874">
        <w:t>.</w:t>
      </w:r>
    </w:p>
    <w:p w14:paraId="20E011D9" w14:textId="77777777" w:rsidR="00B92B76" w:rsidRPr="00AF5EF3" w:rsidRDefault="001A7B97" w:rsidP="00B92B76">
      <w:pPr>
        <w:pStyle w:val="ListNumber-ContractCzechRadio"/>
      </w:pPr>
      <w:r w:rsidRPr="00AF5EF3">
        <w:t xml:space="preserve">Po </w:t>
      </w:r>
      <w:r>
        <w:t>ukončení účinnosti</w:t>
      </w:r>
      <w:r w:rsidRPr="00AF5EF3">
        <w:t xml:space="preserve"> této dohody</w:t>
      </w:r>
      <w:r>
        <w:t xml:space="preserve"> jsou</w:t>
      </w:r>
      <w:r w:rsidRPr="00AF5EF3">
        <w:t xml:space="preserve"> smluvní strany</w:t>
      </w:r>
      <w:r>
        <w:t xml:space="preserve"> povinny</w:t>
      </w:r>
      <w:r w:rsidRPr="00AF5EF3">
        <w:t xml:space="preserve"> prov</w:t>
      </w:r>
      <w:r>
        <w:t>ést</w:t>
      </w:r>
      <w:r w:rsidRPr="00AF5EF3">
        <w:t xml:space="preserve"> vzájemné vyúčtování počtu barelů s vodou a prázdných barelů, jež se ke dni ukončení dohody nacházejí u objednatele. Smluvní strany bezprostředně po vzájemném písemném odsouhlasení takového vyúčtování písemně stanoví lhůtu, která nesmí být delší než 30 dnů ode dne vzájemného odsouhlasení, během níž je poskytovatel povinen na své náklady od objednatele převzít zpět veškeré prázdné barely, které se v této době budou nacházet u objednatele, a to v konkrétní</w:t>
      </w:r>
      <w:r>
        <w:t>m místě plnění dle této dohody.</w:t>
      </w:r>
    </w:p>
    <w:p w14:paraId="1A812298" w14:textId="77777777" w:rsidR="00E50C40" w:rsidRDefault="001A7B97" w:rsidP="00E50C40">
      <w:pPr>
        <w:pStyle w:val="Heading-Number-ContractCzechRadio"/>
      </w:pPr>
      <w:r>
        <w:t xml:space="preserve">Doba účinnosti </w:t>
      </w:r>
      <w:r w:rsidR="00B31737">
        <w:t>dohody</w:t>
      </w:r>
    </w:p>
    <w:p w14:paraId="6718F463" w14:textId="2280D2F8" w:rsidR="00E50C40" w:rsidRPr="002E4874" w:rsidRDefault="001A7B97" w:rsidP="00E50C40">
      <w:pPr>
        <w:pStyle w:val="ListNumber-ContractCzechRadio"/>
      </w:pPr>
      <w:r w:rsidRPr="002E4874">
        <w:t xml:space="preserve">Tato </w:t>
      </w:r>
      <w:r w:rsidR="00671BDC">
        <w:t>dohod</w:t>
      </w:r>
      <w:r w:rsidRPr="002E4874">
        <w:t xml:space="preserve">a se uzavírá na dobu </w:t>
      </w:r>
      <w:r w:rsidR="00B92B76">
        <w:rPr>
          <w:rFonts w:cs="Arial"/>
          <w:b/>
          <w:szCs w:val="20"/>
        </w:rPr>
        <w:t>48</w:t>
      </w:r>
      <w:r w:rsidR="00414B5D" w:rsidRPr="002B38D0">
        <w:rPr>
          <w:rFonts w:cs="Arial"/>
          <w:b/>
          <w:szCs w:val="20"/>
        </w:rPr>
        <w:t xml:space="preserve"> </w:t>
      </w:r>
      <w:r w:rsidR="00DC3FC8" w:rsidRPr="002B38D0">
        <w:rPr>
          <w:b/>
        </w:rPr>
        <w:t>měsíců</w:t>
      </w:r>
      <w:r w:rsidRPr="002E4874">
        <w:t>, počínaje dnem její</w:t>
      </w:r>
      <w:r w:rsidR="00B31737">
        <w:t xml:space="preserve"> účinnosti</w:t>
      </w:r>
      <w:r w:rsidRPr="002E4874">
        <w:t xml:space="preserve">. </w:t>
      </w:r>
    </w:p>
    <w:p w14:paraId="43646BA2" w14:textId="77777777" w:rsidR="00E50C40" w:rsidRDefault="001A7B97" w:rsidP="004B1C35">
      <w:pPr>
        <w:pStyle w:val="ListNumber-ContractCzechRadio"/>
      </w:pPr>
      <w:r w:rsidRPr="002E4874">
        <w:t xml:space="preserve">Po uplynutí doby </w:t>
      </w:r>
      <w:r>
        <w:t xml:space="preserve">účinnosti </w:t>
      </w:r>
      <w:r w:rsidR="00B31737">
        <w:t>dohod</w:t>
      </w:r>
      <w:r w:rsidR="00B31737" w:rsidRPr="002E4874">
        <w:t xml:space="preserve">y </w:t>
      </w:r>
      <w:r w:rsidR="00646298" w:rsidRPr="002E4874">
        <w:t xml:space="preserve">již nelze na jejím </w:t>
      </w:r>
      <w:r w:rsidR="00646298" w:rsidRPr="002E4874">
        <w:rPr>
          <w:spacing w:val="-2"/>
        </w:rPr>
        <w:t xml:space="preserve">základě </w:t>
      </w:r>
      <w:r w:rsidR="00646298">
        <w:rPr>
          <w:spacing w:val="-2"/>
        </w:rPr>
        <w:t xml:space="preserve">poptávat dílčí plnění a činit objednávky </w:t>
      </w:r>
      <w:r w:rsidR="00601DCA">
        <w:rPr>
          <w:spacing w:val="-2"/>
        </w:rPr>
        <w:t>nebo</w:t>
      </w:r>
      <w:r w:rsidR="00646298">
        <w:rPr>
          <w:spacing w:val="-2"/>
        </w:rPr>
        <w:t xml:space="preserve"> uzavírat dílčí smlouvy</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w:t>
      </w:r>
      <w:r w:rsidR="00B31737">
        <w:rPr>
          <w:spacing w:val="-2"/>
        </w:rPr>
        <w:t>i</w:t>
      </w:r>
      <w:r w:rsidRPr="002E4874">
        <w:t xml:space="preserve"> </w:t>
      </w:r>
      <w:r w:rsidR="00B31737">
        <w:t>dohod</w:t>
      </w:r>
      <w:r w:rsidR="00B31737" w:rsidRPr="002E4874">
        <w:rPr>
          <w:spacing w:val="-2"/>
        </w:rPr>
        <w:t xml:space="preserve">y </w:t>
      </w:r>
      <w:r w:rsidRPr="002E4874">
        <w:rPr>
          <w:spacing w:val="-2"/>
        </w:rPr>
        <w:t xml:space="preserve">a všechny jejich podmínky a odkazy na </w:t>
      </w:r>
      <w:r w:rsidR="00B31737">
        <w:rPr>
          <w:spacing w:val="-2"/>
        </w:rPr>
        <w:t>dohod</w:t>
      </w:r>
      <w:r w:rsidR="00B31737" w:rsidRPr="002E4874">
        <w:rPr>
          <w:spacing w:val="-2"/>
        </w:rPr>
        <w:t xml:space="preserve">u </w:t>
      </w:r>
      <w:r w:rsidRPr="002E4874">
        <w:t xml:space="preserve">nejsou uplynutím doby </w:t>
      </w:r>
      <w:r>
        <w:rPr>
          <w:spacing w:val="-2"/>
        </w:rPr>
        <w:t>účinnost</w:t>
      </w:r>
      <w:r w:rsidR="00B31737">
        <w:rPr>
          <w:spacing w:val="-2"/>
        </w:rPr>
        <w:t>i</w:t>
      </w:r>
      <w:r>
        <w:rPr>
          <w:spacing w:val="-2"/>
        </w:rPr>
        <w:t xml:space="preserve"> </w:t>
      </w:r>
      <w:r w:rsidR="00B31737">
        <w:t xml:space="preserve">dohody </w:t>
      </w:r>
      <w:r>
        <w:t>dotčeny.</w:t>
      </w:r>
    </w:p>
    <w:p w14:paraId="7E81EE61" w14:textId="77777777" w:rsidR="00F043FF" w:rsidRDefault="001A7B97" w:rsidP="004B1C35">
      <w:pPr>
        <w:pStyle w:val="Heading-Number-ContractCzechRadio"/>
      </w:pPr>
      <w:r>
        <w:t>Ostatní ujednání smluvních stran</w:t>
      </w:r>
    </w:p>
    <w:p w14:paraId="610FD315" w14:textId="77777777" w:rsidR="00B92B76" w:rsidRDefault="001A7B97" w:rsidP="00B92B76">
      <w:pPr>
        <w:pStyle w:val="ListNumber-ContractCzechRadio"/>
      </w:pPr>
      <w:r>
        <w:t>Smluvní strany pro vyloučení případných pochybností uvádí následující:</w:t>
      </w:r>
    </w:p>
    <w:p w14:paraId="3721C8C9" w14:textId="77777777" w:rsidR="00B92B76" w:rsidRDefault="001A7B97" w:rsidP="00B92B76">
      <w:pPr>
        <w:pStyle w:val="ListLetter-ContractCzechRadio"/>
      </w:pPr>
      <w:r>
        <w:lastRenderedPageBreak/>
        <w:t>j</w:t>
      </w:r>
      <w:r w:rsidRPr="00610D0E">
        <w:t>e-li k</w:t>
      </w:r>
      <w:r>
        <w:t> poskytnutí služeb</w:t>
      </w:r>
      <w:r w:rsidRPr="00610D0E">
        <w:t xml:space="preserve"> nutná součinnost objednatele, určí mu </w:t>
      </w:r>
      <w:r>
        <w:t>poskytovatel</w:t>
      </w:r>
      <w:r w:rsidRPr="00610D0E">
        <w:t xml:space="preserve"> </w:t>
      </w:r>
      <w:r>
        <w:t xml:space="preserve">písemnou a prokazatelně doručenou formou </w:t>
      </w:r>
      <w:r w:rsidRPr="00610D0E">
        <w:t xml:space="preserve">přiměřenou lhůtu k jejímu poskytnutí. Uplyne-li </w:t>
      </w:r>
      <w:r>
        <w:t xml:space="preserve">tato </w:t>
      </w:r>
      <w:r w:rsidRPr="00610D0E">
        <w:t xml:space="preserve">lhůta marně, </w:t>
      </w:r>
      <w:r>
        <w:t>ne</w:t>
      </w:r>
      <w:r w:rsidRPr="00610D0E">
        <w:t xml:space="preserve">má </w:t>
      </w:r>
      <w:r>
        <w:t>poskytovatel</w:t>
      </w:r>
      <w:r w:rsidRPr="00610D0E">
        <w:t xml:space="preserve"> právo </w:t>
      </w:r>
      <w:r>
        <w:t>zajistit si</w:t>
      </w:r>
      <w:r w:rsidRPr="00610D0E">
        <w:t xml:space="preserve"> náhradní plnění na účet objednatele, </w:t>
      </w:r>
      <w:r>
        <w:t>má však právo odstoupit od dílčí smlouvy, pakliže na tento svůj záměr objednatele předem písemně upozornil</w:t>
      </w:r>
    </w:p>
    <w:p w14:paraId="2620A009" w14:textId="77777777" w:rsidR="00B92B76" w:rsidRDefault="001A7B97" w:rsidP="00B92B76">
      <w:pPr>
        <w:pStyle w:val="ListLetter-ContractCzechRadio"/>
      </w:pPr>
      <w:r>
        <w:t xml:space="preserve">poskytovatel </w:t>
      </w:r>
      <w:r w:rsidRPr="00F043FF">
        <w:t>je vázán</w:t>
      </w:r>
      <w:r>
        <w:t xml:space="preserve"> p</w:t>
      </w:r>
      <w:r w:rsidRPr="00F043FF">
        <w:t xml:space="preserve">říkazy objednatele ohledně způsobu </w:t>
      </w:r>
      <w:r>
        <w:t>poskytování služeb.</w:t>
      </w:r>
      <w:r w:rsidRPr="00F043FF">
        <w:t xml:space="preserve"> </w:t>
      </w:r>
      <w:r>
        <w:t>Jsou-li příkazy objednatele nevhodné vzhledem k povaze služeb, je poskytovatel povinen na to objednatele písemnou a prokazatelně doručenou formou neprodleně po jejich obdržení upozornit;</w:t>
      </w:r>
    </w:p>
    <w:p w14:paraId="4CA84B04" w14:textId="77777777" w:rsidR="00B92B76" w:rsidRDefault="001A7B97" w:rsidP="00B92B76">
      <w:pPr>
        <w:pStyle w:val="ListLetter-ContractCzechRadio"/>
      </w:pPr>
      <w:r>
        <w:t>m</w:t>
      </w:r>
      <w:r w:rsidRPr="00F805A1">
        <w:t>á-li objednatel opatřit věc k</w:t>
      </w:r>
      <w:r>
        <w:t> poskytování služeb dle dílčí smlouvy</w:t>
      </w:r>
      <w:r w:rsidRPr="00F805A1">
        <w:t xml:space="preserve">, předá ji </w:t>
      </w:r>
      <w:r>
        <w:t>poskytovatel</w:t>
      </w:r>
      <w:r w:rsidRPr="00F805A1">
        <w:t xml:space="preserve"> v dohodnuté době, jinak bez zbytečného odkladu po </w:t>
      </w:r>
      <w:r>
        <w:t>účinnosti</w:t>
      </w:r>
      <w:r w:rsidRPr="00F805A1">
        <w:t xml:space="preserve"> </w:t>
      </w:r>
      <w:r>
        <w:t xml:space="preserve">dílčí </w:t>
      </w:r>
      <w:r w:rsidRPr="00F805A1">
        <w:t xml:space="preserve">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p>
    <w:p w14:paraId="5DCF98C2" w14:textId="77777777" w:rsidR="00DC3FC8" w:rsidRPr="00793C93" w:rsidRDefault="001A7B97" w:rsidP="00DC3FC8">
      <w:pPr>
        <w:pStyle w:val="Heading-Number-ContractCzechRadio"/>
        <w:rPr>
          <w:rFonts w:cs="Arial"/>
          <w:szCs w:val="20"/>
        </w:rPr>
      </w:pPr>
      <w:r w:rsidRPr="00793C93">
        <w:rPr>
          <w:rFonts w:cs="Arial"/>
          <w:szCs w:val="20"/>
        </w:rPr>
        <w:t>Odpovědnost za škody a pojištění</w:t>
      </w:r>
    </w:p>
    <w:p w14:paraId="27C3F35D" w14:textId="77777777" w:rsidR="00B92B76" w:rsidRPr="00793C93" w:rsidRDefault="001A7B97" w:rsidP="00B92B76">
      <w:pPr>
        <w:pStyle w:val="ListNumber-ContractCzechRadio"/>
        <w:rPr>
          <w:rFonts w:cs="Arial"/>
          <w:szCs w:val="20"/>
        </w:rPr>
      </w:pPr>
      <w:r>
        <w:rPr>
          <w:rFonts w:cs="Arial"/>
          <w:noProof/>
          <w:szCs w:val="20"/>
          <w:lang w:eastAsia="cs-CZ"/>
        </w:rPr>
        <w:t>Poskytovatel</w:t>
      </w:r>
      <w:r w:rsidRPr="00793C93">
        <w:rPr>
          <w:rFonts w:cs="Arial"/>
          <w:szCs w:val="20"/>
        </w:rPr>
        <w:t xml:space="preserve"> tímto bere na vědomí, že svou činností dle této </w:t>
      </w:r>
      <w:r>
        <w:t>dohod</w:t>
      </w:r>
      <w:r w:rsidRPr="00793C93">
        <w:rPr>
          <w:rFonts w:cs="Arial"/>
          <w:szCs w:val="20"/>
        </w:rPr>
        <w:t>y může objednateli způsobit majetkovou újmu (tj. škodu na jmění objednatele nebo třetích osob) nebo nemajetkovou újmu (dále souhrnně jako „</w:t>
      </w:r>
      <w:r w:rsidRPr="00414B5D">
        <w:rPr>
          <w:rFonts w:cs="Arial"/>
          <w:b/>
          <w:szCs w:val="20"/>
        </w:rPr>
        <w:t>škoda</w:t>
      </w:r>
      <w:r w:rsidRPr="00793C93">
        <w:rPr>
          <w:rFonts w:cs="Arial"/>
          <w:szCs w:val="20"/>
        </w:rPr>
        <w:t xml:space="preserve">“). Tuto škodu je </w:t>
      </w:r>
      <w:r>
        <w:rPr>
          <w:rFonts w:cs="Arial"/>
          <w:szCs w:val="20"/>
        </w:rPr>
        <w:t>poskytovatel</w:t>
      </w:r>
      <w:r w:rsidRPr="00793C93">
        <w:rPr>
          <w:rFonts w:cs="Arial"/>
          <w:szCs w:val="20"/>
        </w:rPr>
        <w:t xml:space="preserve"> povinen objednateli uhradit na základě </w:t>
      </w:r>
      <w:r>
        <w:rPr>
          <w:rFonts w:cs="Arial"/>
          <w:szCs w:val="20"/>
        </w:rPr>
        <w:t xml:space="preserve">písemné </w:t>
      </w:r>
      <w:r w:rsidRPr="00793C93">
        <w:rPr>
          <w:rFonts w:cs="Arial"/>
          <w:szCs w:val="20"/>
        </w:rPr>
        <w:t>výzvy objednatele.</w:t>
      </w:r>
    </w:p>
    <w:p w14:paraId="235C096F" w14:textId="77777777" w:rsidR="00B92B76" w:rsidRPr="00793C93" w:rsidRDefault="001A7B97" w:rsidP="00B92B76">
      <w:pPr>
        <w:pStyle w:val="ListNumber-ContractCzechRadio"/>
        <w:rPr>
          <w:rFonts w:cs="Arial"/>
          <w:szCs w:val="20"/>
        </w:rPr>
      </w:pPr>
      <w:r>
        <w:rPr>
          <w:rFonts w:cs="Arial"/>
          <w:noProof/>
          <w:szCs w:val="20"/>
          <w:lang w:eastAsia="cs-CZ"/>
        </w:rPr>
        <w:t>Poskytovatel</w:t>
      </w:r>
      <w:r w:rsidRPr="00793C93">
        <w:rPr>
          <w:rFonts w:cs="Arial"/>
          <w:szCs w:val="20"/>
        </w:rPr>
        <w:t xml:space="preserve"> je povinen mít po dobu účinnosti této </w:t>
      </w:r>
      <w:r>
        <w:t>dohod</w:t>
      </w:r>
      <w:r w:rsidRPr="00793C93">
        <w:rPr>
          <w:rFonts w:cs="Arial"/>
          <w:szCs w:val="20"/>
        </w:rPr>
        <w:t xml:space="preserve">y </w:t>
      </w:r>
      <w:r>
        <w:rPr>
          <w:rFonts w:cs="Arial"/>
          <w:szCs w:val="20"/>
        </w:rPr>
        <w:t xml:space="preserve">a všech navazujících dílčích smluv </w:t>
      </w:r>
      <w:r w:rsidRPr="00793C93">
        <w:rPr>
          <w:rFonts w:cs="Arial"/>
          <w:szCs w:val="20"/>
        </w:rPr>
        <w:t xml:space="preserve">pojištěnu svou odpovědnost za škodu vzniklou jeho činností z této </w:t>
      </w:r>
      <w:r>
        <w:t>dohod</w:t>
      </w:r>
      <w:r w:rsidRPr="00793C93">
        <w:rPr>
          <w:rFonts w:cs="Arial"/>
          <w:szCs w:val="20"/>
        </w:rPr>
        <w:t>y s minimálním limitem plnění</w:t>
      </w:r>
      <w:r>
        <w:rPr>
          <w:rFonts w:cs="Arial"/>
          <w:szCs w:val="20"/>
        </w:rPr>
        <w:t xml:space="preserve"> </w:t>
      </w:r>
      <w:r>
        <w:rPr>
          <w:rFonts w:cs="Arial"/>
          <w:b/>
          <w:szCs w:val="20"/>
        </w:rPr>
        <w:t>500.000</w:t>
      </w:r>
      <w:r w:rsidRPr="006C350B">
        <w:rPr>
          <w:rFonts w:cs="Arial"/>
          <w:b/>
          <w:szCs w:val="20"/>
        </w:rPr>
        <w:t>,-</w:t>
      </w:r>
      <w:r>
        <w:rPr>
          <w:rFonts w:cs="Arial"/>
          <w:b/>
          <w:szCs w:val="20"/>
        </w:rPr>
        <w:t xml:space="preserve"> </w:t>
      </w:r>
      <w:r w:rsidRPr="007278F4">
        <w:rPr>
          <w:rFonts w:cs="Arial"/>
          <w:b/>
          <w:szCs w:val="20"/>
        </w:rPr>
        <w:t>Kč</w:t>
      </w:r>
      <w:r w:rsidRPr="00793C93">
        <w:rPr>
          <w:rFonts w:cs="Arial"/>
          <w:szCs w:val="20"/>
        </w:rPr>
        <w:t xml:space="preserve">. Tento limit žádným způsobem nezbavuje </w:t>
      </w:r>
      <w:r>
        <w:rPr>
          <w:rFonts w:cs="Arial"/>
          <w:szCs w:val="20"/>
        </w:rPr>
        <w:t>poskytovatele</w:t>
      </w:r>
      <w:r w:rsidRPr="00793C93">
        <w:rPr>
          <w:rFonts w:cs="Arial"/>
          <w:szCs w:val="20"/>
        </w:rPr>
        <w:t xml:space="preserve"> povinnost</w:t>
      </w:r>
      <w:r>
        <w:rPr>
          <w:rFonts w:cs="Arial"/>
          <w:szCs w:val="20"/>
        </w:rPr>
        <w:t>i</w:t>
      </w:r>
      <w:r w:rsidRPr="00793C93">
        <w:rPr>
          <w:rFonts w:cs="Arial"/>
          <w:szCs w:val="20"/>
        </w:rPr>
        <w:t xml:space="preserve"> uhradit objedna</w:t>
      </w:r>
      <w:r>
        <w:rPr>
          <w:rFonts w:cs="Arial"/>
          <w:szCs w:val="20"/>
        </w:rPr>
        <w:t>teli škodu v plné výši. Na písemnou výzvu objednatele je poskytovatel povinen předložit pojistnou smlouvu</w:t>
      </w:r>
      <w:r w:rsidRPr="00793C93">
        <w:rPr>
          <w:rFonts w:cs="Arial"/>
          <w:szCs w:val="20"/>
        </w:rPr>
        <w:t xml:space="preserve"> dle tohoto odstavce</w:t>
      </w:r>
      <w:r>
        <w:rPr>
          <w:rFonts w:cs="Arial"/>
          <w:szCs w:val="20"/>
        </w:rPr>
        <w:t xml:space="preserve"> </w:t>
      </w:r>
      <w:r>
        <w:t>dohody</w:t>
      </w:r>
      <w:r w:rsidRPr="00793C93">
        <w:rPr>
          <w:rFonts w:cs="Arial"/>
          <w:szCs w:val="20"/>
        </w:rPr>
        <w:t>.</w:t>
      </w:r>
    </w:p>
    <w:p w14:paraId="1CE2A837" w14:textId="77777777" w:rsidR="00B92B76" w:rsidRDefault="001A7B97" w:rsidP="00B92B76">
      <w:pPr>
        <w:pStyle w:val="ListNumber-ContractCzechRadio"/>
        <w:rPr>
          <w:rFonts w:cs="Arial"/>
          <w:szCs w:val="20"/>
        </w:rPr>
      </w:pPr>
      <w:r w:rsidRPr="00793C93">
        <w:rPr>
          <w:rFonts w:cs="Arial"/>
          <w:szCs w:val="20"/>
        </w:rPr>
        <w:t xml:space="preserve">S ohledem na předchozí odstavec je </w:t>
      </w:r>
      <w:r>
        <w:rPr>
          <w:rFonts w:cs="Arial"/>
          <w:szCs w:val="20"/>
        </w:rPr>
        <w:t>poskytovatel</w:t>
      </w:r>
      <w:r w:rsidRPr="00793C93">
        <w:rPr>
          <w:rFonts w:cs="Arial"/>
          <w:szCs w:val="20"/>
        </w:rPr>
        <w:t xml:space="preserve"> povinen kdykoli během účinnosti této </w:t>
      </w:r>
      <w:r>
        <w:t>dohod</w:t>
      </w:r>
      <w:r w:rsidRPr="00793C93">
        <w:rPr>
          <w:rFonts w:cs="Arial"/>
          <w:szCs w:val="20"/>
        </w:rPr>
        <w:t>y objednateli na jeho žádost prokázat, že požadované pojištění trvá.</w:t>
      </w:r>
      <w:r>
        <w:rPr>
          <w:rFonts w:cs="Arial"/>
          <w:szCs w:val="20"/>
        </w:rPr>
        <w:t xml:space="preserve"> </w:t>
      </w:r>
    </w:p>
    <w:p w14:paraId="3E5C04FF" w14:textId="77777777" w:rsidR="00B92B76" w:rsidRDefault="001A7B97" w:rsidP="00B92B76">
      <w:pPr>
        <w:pStyle w:val="ListNumber-ContractCzechRadio"/>
        <w:rPr>
          <w:rFonts w:cs="Arial"/>
          <w:szCs w:val="20"/>
        </w:rPr>
      </w:pPr>
      <w:r>
        <w:t xml:space="preserve">Smluvní strany se dohodly, že se na tuto dohodu a na právní vztahy z ní vzniklé nepoužije ustanovení § 2914 OZ, a že poskytovatel odpovídá v plné výši za veškeré škody, které objednateli vzniknou porušením povinností dle této dohody či dílčí smlouvy, bez ohledu na </w:t>
      </w:r>
      <w:proofErr w:type="gramStart"/>
      <w:r>
        <w:t>to</w:t>
      </w:r>
      <w:proofErr w:type="gramEnd"/>
      <w:r>
        <w:t xml:space="preserve"> zda tuto škodu způsobí poskytovatel nebo jeho poddodavatel.</w:t>
      </w:r>
      <w:r w:rsidRPr="00793C93">
        <w:rPr>
          <w:rFonts w:cs="Arial"/>
          <w:szCs w:val="20"/>
        </w:rPr>
        <w:t xml:space="preserve">  </w:t>
      </w:r>
    </w:p>
    <w:p w14:paraId="541FE688" w14:textId="77777777" w:rsidR="00A11BC0" w:rsidRPr="006D0812" w:rsidRDefault="001A7B97" w:rsidP="004B1C35">
      <w:pPr>
        <w:pStyle w:val="Heading-Number-ContractCzechRadio"/>
      </w:pPr>
      <w:r w:rsidRPr="006D0812">
        <w:t>Závěrečná ustanovení</w:t>
      </w:r>
    </w:p>
    <w:p w14:paraId="2B6C65B9" w14:textId="454EF93E" w:rsidR="00B92B76" w:rsidRPr="002E4874" w:rsidRDefault="001A7B97" w:rsidP="00B92B76">
      <w:pPr>
        <w:pStyle w:val="ListNumber-ContractCzechRadio"/>
      </w:pPr>
      <w:r w:rsidRPr="002E4874">
        <w:t xml:space="preserve">Tato rámcová </w:t>
      </w:r>
      <w:r>
        <w:t>dohod</w:t>
      </w:r>
      <w:r w:rsidRPr="002E4874">
        <w:t xml:space="preserve">a nabývá platnosti dnem </w:t>
      </w:r>
      <w:r>
        <w:t xml:space="preserve">jejího </w:t>
      </w:r>
      <w:r w:rsidRPr="002E4874">
        <w:t xml:space="preserve">podpisu </w:t>
      </w:r>
      <w:r>
        <w:t>oběma</w:t>
      </w:r>
      <w:r w:rsidRPr="002E4874">
        <w:t xml:space="preserve"> </w:t>
      </w:r>
      <w:r>
        <w:t>s</w:t>
      </w:r>
      <w:r w:rsidRPr="002E4874">
        <w:t>mluvními stranami</w:t>
      </w:r>
      <w:r w:rsidRPr="00B31737">
        <w:t xml:space="preserve"> </w:t>
      </w:r>
      <w:r w:rsidRPr="002E4874">
        <w:t>a účinnosti</w:t>
      </w:r>
      <w:r>
        <w:t xml:space="preserve"> dnem jejího uveřejnění v registru smluv </w:t>
      </w:r>
      <w:r w:rsidRPr="00DC344C">
        <w:rPr>
          <w:rFonts w:cs="Arial"/>
          <w:szCs w:val="20"/>
        </w:rPr>
        <w:t>v souladu se zákonem č. 340/2015 Sb., o zvláštních podmínkách účinnosti některých smluv, uveřejňování těchto smluv a o registru smluv (zákon o registru smluv), v</w:t>
      </w:r>
      <w:r>
        <w:rPr>
          <w:rFonts w:cs="Arial"/>
          <w:szCs w:val="20"/>
        </w:rPr>
        <w:t>e</w:t>
      </w:r>
      <w:r w:rsidRPr="00DC344C">
        <w:rPr>
          <w:rFonts w:cs="Arial"/>
          <w:szCs w:val="20"/>
        </w:rPr>
        <w:t xml:space="preserve"> znění</w:t>
      </w:r>
      <w:r>
        <w:rPr>
          <w:rFonts w:cs="Arial"/>
          <w:szCs w:val="20"/>
        </w:rPr>
        <w:t xml:space="preserve"> pozdějších předpisů</w:t>
      </w:r>
    </w:p>
    <w:p w14:paraId="78873E59" w14:textId="77777777" w:rsidR="00B92B76" w:rsidRPr="002E4874" w:rsidRDefault="001A7B97" w:rsidP="00B92B76">
      <w:pPr>
        <w:pStyle w:val="ListNumber-ContractCzechRadio"/>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rsidRPr="002E4874">
        <w:t xml:space="preserve">Právní vztahy z této </w:t>
      </w:r>
      <w:r>
        <w:t>dohod</w:t>
      </w:r>
      <w:r w:rsidRPr="002E4874">
        <w:t xml:space="preserve">y vzniklé se řídí </w:t>
      </w:r>
      <w:r>
        <w:t xml:space="preserve">zejména </w:t>
      </w:r>
      <w:r w:rsidRPr="002E4874">
        <w:t xml:space="preserve">příslušnými ustanoveními </w:t>
      </w:r>
      <w:r>
        <w:t>OZ</w:t>
      </w:r>
      <w:r w:rsidRPr="002E4874">
        <w:t xml:space="preserve">, </w:t>
      </w:r>
      <w:r>
        <w:t>Z</w:t>
      </w:r>
      <w:r w:rsidRPr="002E4874">
        <w:t xml:space="preserve">ZVZ a dalšími v České republice obecně </w:t>
      </w:r>
      <w:r>
        <w:t>závaznými</w:t>
      </w:r>
      <w:r w:rsidRPr="002E4874">
        <w:t xml:space="preserve"> právními předpisy. </w:t>
      </w:r>
    </w:p>
    <w:p w14:paraId="776FDBDB" w14:textId="77777777" w:rsidR="00B92B76" w:rsidRPr="002E4874" w:rsidRDefault="001A7B97" w:rsidP="00B92B76">
      <w:pPr>
        <w:pStyle w:val="ListNumber-ContractCzechRadio"/>
      </w:pPr>
      <w:r>
        <w:t>Objednatel</w:t>
      </w:r>
      <w:r w:rsidRPr="002E4874">
        <w:t xml:space="preserve"> má právo nevyčerpat celý rozsah plnění v souladu se </w:t>
      </w:r>
      <w:r>
        <w:t>z</w:t>
      </w:r>
      <w:r w:rsidRPr="002E4874">
        <w:t xml:space="preserve">adávacím řízením </w:t>
      </w:r>
      <w:r>
        <w:t xml:space="preserve">veřejné zakázky </w:t>
      </w:r>
      <w:r w:rsidRPr="002E4874">
        <w:t xml:space="preserve">a podle této </w:t>
      </w:r>
      <w:r>
        <w:t>dohod</w:t>
      </w:r>
      <w:r w:rsidRPr="002E4874">
        <w:t>y.</w:t>
      </w:r>
    </w:p>
    <w:p w14:paraId="195266C2" w14:textId="3F91AF2A" w:rsidR="00B92B76" w:rsidRDefault="001A7B97" w:rsidP="00B92B76">
      <w:pPr>
        <w:pStyle w:val="ListNumber-ContractCzechRadio"/>
      </w:pPr>
      <w:r w:rsidRPr="006D0812">
        <w:lastRenderedPageBreak/>
        <w:t xml:space="preserve">Tato </w:t>
      </w:r>
      <w:r>
        <w:t>dohod</w:t>
      </w:r>
      <w:r w:rsidRPr="006D0812">
        <w:t xml:space="preserve">a je vyhotovena ve </w:t>
      </w:r>
      <w:proofErr w:type="gramStart"/>
      <w:r w:rsidR="00E8283E">
        <w:t xml:space="preserve">dvou </w:t>
      </w:r>
      <w:r w:rsidRPr="006D0812">
        <w:t xml:space="preserve"> stejnopisech</w:t>
      </w:r>
      <w:proofErr w:type="gramEnd"/>
      <w:r w:rsidRPr="006D0812">
        <w:t xml:space="preserve"> s platností originálu, z nichž </w:t>
      </w:r>
      <w:r>
        <w:t>objednatel obdrží</w:t>
      </w:r>
      <w:r w:rsidR="00E8283E">
        <w:t xml:space="preserve"> jeden</w:t>
      </w:r>
      <w:r>
        <w:t>a poskytovatel jeden</w:t>
      </w:r>
      <w:r w:rsidRPr="006D0812">
        <w:t>.</w:t>
      </w:r>
      <w:r>
        <w:t xml:space="preserve"> V případě, že bude dohoda uzavřena na dálku za využití elektronických prostředků, zašle smluvní strana, jenž dohodu podepisuje jako poslední, jeden originál dohody spolu s jejími přílohami druhé smluvní straně.</w:t>
      </w:r>
    </w:p>
    <w:p w14:paraId="093CE03F" w14:textId="77777777" w:rsidR="00B92B76" w:rsidRDefault="001A7B97" w:rsidP="00B92B76">
      <w:pPr>
        <w:pStyle w:val="ListNumber-ContractCzechRadio"/>
      </w:pPr>
      <w:r w:rsidRPr="002E4874">
        <w:t xml:space="preserve">Pro případ sporu vzniklého mezi smluvními stranami </w:t>
      </w:r>
      <w:r>
        <w:t xml:space="preserve">z této dohody nebo v souvislosti s ní, </w:t>
      </w:r>
      <w:r w:rsidRPr="002E4874">
        <w:t xml:space="preserve">v souladu s ustanovením § </w:t>
      </w:r>
      <w:proofErr w:type="gramStart"/>
      <w:r w:rsidRPr="002E4874">
        <w:t>89a</w:t>
      </w:r>
      <w:proofErr w:type="gramEnd"/>
      <w:r w:rsidRPr="002E4874">
        <w:t xml:space="preserve"> zákona č. 99/1963 Sb., občanský soudní řád</w:t>
      </w:r>
      <w:r>
        <w:t>, ve znění pozdějších předpisů,</w:t>
      </w:r>
      <w:r w:rsidRPr="002E4874">
        <w:t xml:space="preserve"> </w:t>
      </w:r>
      <w:r>
        <w:t xml:space="preserve">si smluvní strany </w:t>
      </w:r>
      <w:r w:rsidRPr="002E4874">
        <w:t>jako obecný soud sjednáv</w:t>
      </w:r>
      <w:r>
        <w:t>ají</w:t>
      </w:r>
      <w:r w:rsidRPr="002E4874">
        <w:t xml:space="preserve"> </w:t>
      </w:r>
      <w:r>
        <w:t xml:space="preserve">soud </w:t>
      </w:r>
      <w:r w:rsidRPr="002E4874">
        <w:t xml:space="preserve">místně příslušný podle sídla </w:t>
      </w:r>
      <w:r>
        <w:t>objednatele</w:t>
      </w:r>
      <w:r w:rsidRPr="002E4874">
        <w:t>.</w:t>
      </w:r>
    </w:p>
    <w:p w14:paraId="7F737419" w14:textId="77777777" w:rsidR="00B92B76" w:rsidRDefault="001A7B97" w:rsidP="00B92B76">
      <w:pPr>
        <w:pStyle w:val="ListNumber-ContractCzechRadio"/>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dohody</w:t>
      </w:r>
      <w:r w:rsidRPr="002932DA">
        <w:t xml:space="preserve">, anebo o zrušení </w:t>
      </w:r>
      <w:r>
        <w:t>dohod</w:t>
      </w:r>
      <w:r w:rsidRPr="002932DA">
        <w:t xml:space="preserve">y a o tom, jak se </w:t>
      </w:r>
      <w:r>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0B39F186" w14:textId="77777777" w:rsidR="00B92B76" w:rsidRPr="006D0812" w:rsidRDefault="001A7B97" w:rsidP="00B92B76">
      <w:pPr>
        <w:pStyle w:val="ListNumber-ContractCzechRadio"/>
      </w:pPr>
      <w:r w:rsidRPr="006D0812">
        <w:t xml:space="preserve">Smluvní strany tímto výslovně uvádí, že tato </w:t>
      </w:r>
      <w:r>
        <w:t>dohod</w:t>
      </w:r>
      <w:r w:rsidRPr="006D0812">
        <w:t xml:space="preserve">a je závazná až okamžikem jejího podepsání oběma smluvními stranami. </w:t>
      </w:r>
      <w:r>
        <w:t>Poskytovatel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poskytovatel</w:t>
      </w:r>
      <w:r w:rsidRPr="006D0812">
        <w:t xml:space="preserve"> nemá právo ve smyslu § 2910 </w:t>
      </w:r>
      <w:r>
        <w:t xml:space="preserve">OZ </w:t>
      </w:r>
      <w:r w:rsidRPr="006D0812">
        <w:t xml:space="preserve">po </w:t>
      </w:r>
      <w:r>
        <w:t>objednateli</w:t>
      </w:r>
      <w:r w:rsidRPr="006D0812">
        <w:t xml:space="preserve"> požadovat při neuzavření </w:t>
      </w:r>
      <w:r>
        <w:t>dohod</w:t>
      </w:r>
      <w:r w:rsidRPr="006D0812">
        <w:t>y náhradu škody.</w:t>
      </w:r>
    </w:p>
    <w:p w14:paraId="48F360B2" w14:textId="77777777" w:rsidR="00B92B76" w:rsidRPr="00C041D9" w:rsidRDefault="001A7B97" w:rsidP="00B92B76">
      <w:pPr>
        <w:pStyle w:val="ListNumber-ContractCzechRadio"/>
      </w:pPr>
      <w:r>
        <w:t>Poskytovatel</w:t>
      </w:r>
      <w:r w:rsidRPr="00C041D9">
        <w:t xml:space="preserve"> bere na vědomí, že </w:t>
      </w:r>
      <w:r>
        <w:t>objednatel</w:t>
      </w:r>
      <w:r w:rsidRPr="00C041D9">
        <w:t xml:space="preserve"> je jako zadavatel veřejné zakázky </w:t>
      </w:r>
      <w:r>
        <w:t>oprávněn</w:t>
      </w:r>
      <w:r w:rsidRPr="00C041D9">
        <w:t xml:space="preserve"> v souladu s § </w:t>
      </w:r>
      <w:r>
        <w:t>219</w:t>
      </w:r>
      <w:r w:rsidRPr="00C041D9">
        <w:t xml:space="preserve"> </w:t>
      </w:r>
      <w:r>
        <w:t>Z</w:t>
      </w:r>
      <w:r w:rsidRPr="00C041D9">
        <w:t xml:space="preserve">ZVZ uveřejnit na profilu zadavatele tuto </w:t>
      </w:r>
      <w:r>
        <w:t>dohod</w:t>
      </w:r>
      <w:r w:rsidRPr="00C041D9">
        <w:t>u včetně</w:t>
      </w:r>
      <w:r>
        <w:t xml:space="preserve"> jejích příloh,</w:t>
      </w:r>
      <w:r w:rsidRPr="00C041D9">
        <w:t xml:space="preserve"> všech jejích změn a dodatků a dílčích smluv</w:t>
      </w:r>
      <w:r>
        <w:t xml:space="preserve"> a</w:t>
      </w:r>
      <w:r w:rsidRPr="00C041D9">
        <w:t xml:space="preserve"> výši skutečně uhrazené ceny za plnění veřejné zakázky.</w:t>
      </w:r>
    </w:p>
    <w:p w14:paraId="3BD15D4A" w14:textId="77777777" w:rsidR="00B92B76" w:rsidRPr="00A57148" w:rsidRDefault="001A7B97" w:rsidP="00B92B76">
      <w:pPr>
        <w:pStyle w:val="ListNumber-ContractCzechRadio"/>
        <w:rPr>
          <w:rFonts w:cs="Arial"/>
          <w:szCs w:val="20"/>
        </w:rPr>
      </w:pPr>
      <w:r w:rsidRPr="00DC344C">
        <w:t>Tato</w:t>
      </w:r>
      <w:r>
        <w:t xml:space="preserve"> dohoda včetně jejích příloh a </w:t>
      </w:r>
      <w:r w:rsidRPr="00DC344C">
        <w:t>případných změn</w:t>
      </w:r>
      <w:r>
        <w:t>,</w:t>
      </w:r>
      <w:r w:rsidRPr="00DC344C">
        <w:t xml:space="preserve"> bude uveřejněna </w:t>
      </w:r>
      <w:r>
        <w:t>objednatelem</w:t>
      </w:r>
      <w:r>
        <w:rPr>
          <w:rFonts w:cs="Arial"/>
          <w:szCs w:val="20"/>
        </w:rPr>
        <w:t xml:space="preserve"> </w:t>
      </w:r>
      <w:r w:rsidRPr="00A57148">
        <w:rPr>
          <w:rFonts w:cs="Arial"/>
          <w:szCs w:val="20"/>
        </w:rPr>
        <w:t>v registru smluv v souladu se zákonem o registru smluv. Pokud dohodu uveřejní v registru smluv poskytovatel, zašle objednateli potvrzení o uveřejnění této dohody bez zbytečného odkladu. Tento odstavec je samostatnou dohodou smluvních stran oddělitelnou od ostatních ustanovení rámcové dohody.</w:t>
      </w:r>
    </w:p>
    <w:p w14:paraId="69F4A471" w14:textId="77777777" w:rsidR="00B92B76" w:rsidRDefault="001A7B97" w:rsidP="00B92B76">
      <w:pPr>
        <w:pStyle w:val="ListNumber-ContractCzechRadio"/>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7C172A71" w14:textId="77777777" w:rsidR="00D158FE" w:rsidRDefault="001A7B97" w:rsidP="00041472">
      <w:pPr>
        <w:pStyle w:val="ListNumber-ContractCzechRadio"/>
        <w:numPr>
          <w:ilvl w:val="0"/>
          <w:numId w:val="0"/>
        </w:numPr>
        <w:spacing w:after="0" w:line="276" w:lineRule="auto"/>
        <w:ind w:left="312"/>
      </w:pPr>
      <w:r w:rsidRPr="006D0812">
        <w:t xml:space="preserve">Nedílnou součástí této </w:t>
      </w:r>
      <w:r>
        <w:t>dohody</w:t>
      </w:r>
      <w:r w:rsidRPr="006D0812">
        <w:t xml:space="preserve"> j</w:t>
      </w:r>
      <w:r>
        <w:t>e</w:t>
      </w:r>
      <w:r w:rsidRPr="006D0812">
        <w:t xml:space="preserve"> její:</w:t>
      </w:r>
      <w:r w:rsidR="004433E4">
        <w:t xml:space="preserve"> </w:t>
      </w:r>
    </w:p>
    <w:p w14:paraId="2FDF6AA1" w14:textId="170CE493" w:rsidR="00B92B76" w:rsidRDefault="001A7B97" w:rsidP="007E7944">
      <w:pPr>
        <w:pStyle w:val="ListNumber-ContractCzechRadio"/>
        <w:numPr>
          <w:ilvl w:val="0"/>
          <w:numId w:val="0"/>
        </w:numPr>
        <w:spacing w:after="0" w:line="276" w:lineRule="auto"/>
        <w:ind w:left="312"/>
      </w:pPr>
      <w:r>
        <w:t>Příloha č. 1 – Specifikace služeb</w:t>
      </w:r>
      <w:r w:rsidR="00D158FE">
        <w:t xml:space="preserve"> včetně rozmístění </w:t>
      </w:r>
      <w:proofErr w:type="spellStart"/>
      <w:r w:rsidR="00D158FE">
        <w:t>výdejníků</w:t>
      </w:r>
      <w:proofErr w:type="spellEnd"/>
      <w:r w:rsidR="00F0389D">
        <w:t>;</w:t>
      </w:r>
    </w:p>
    <w:p w14:paraId="290A70F1" w14:textId="66755453" w:rsidR="00B92B76" w:rsidRDefault="001A7B97" w:rsidP="00B92B76">
      <w:pPr>
        <w:pStyle w:val="ListNumber-ContractCzechRadio"/>
        <w:numPr>
          <w:ilvl w:val="0"/>
          <w:numId w:val="0"/>
        </w:numPr>
        <w:spacing w:after="0"/>
        <w:ind w:left="312" w:hanging="312"/>
      </w:pPr>
      <w:r>
        <w:tab/>
        <w:t>Příloha č. 2 – Vzor dílčí smlouvy vč. protokolu o poskytnutí služeb;</w:t>
      </w:r>
    </w:p>
    <w:p w14:paraId="109B87D9" w14:textId="1E06848E" w:rsidR="00B92B76" w:rsidRDefault="001A7B97" w:rsidP="00B92B76">
      <w:pPr>
        <w:pStyle w:val="ListNumber-ContractCzechRadio"/>
        <w:numPr>
          <w:ilvl w:val="0"/>
          <w:numId w:val="0"/>
        </w:numPr>
        <w:spacing w:after="0"/>
        <w:ind w:left="312" w:hanging="312"/>
      </w:pPr>
      <w:r>
        <w:tab/>
        <w:t xml:space="preserve">Příloha č. 3 – </w:t>
      </w:r>
      <w:r w:rsidRPr="004545D6">
        <w:t>Podmínky provádění činností externích osob v objektech ČRo</w:t>
      </w:r>
      <w:r>
        <w:t>.</w:t>
      </w:r>
    </w:p>
    <w:p w14:paraId="4762FDD3" w14:textId="3BB05C2C" w:rsidR="004C0DC9" w:rsidRDefault="004C0DC9" w:rsidP="00B92B76">
      <w:pPr>
        <w:pStyle w:val="SubjectSpecification-ContractCzechRadio"/>
      </w:pPr>
    </w:p>
    <w:p w14:paraId="77CCD9A0" w14:textId="77777777" w:rsidR="004C0DC9" w:rsidRDefault="004C0DC9" w:rsidP="00B92B76">
      <w:pPr>
        <w:pStyle w:val="SubjectSpecification-ContractCzechRadio"/>
      </w:pPr>
    </w:p>
    <w:p w14:paraId="7EE9BB2F" w14:textId="77777777" w:rsidR="00B92B76" w:rsidRDefault="00B92B76" w:rsidP="00B92B76">
      <w:pPr>
        <w:pStyle w:val="SubjectSpecification-ContractCzechRadio"/>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B72FF5" w14:paraId="78C221D5" w14:textId="77777777" w:rsidTr="00041472">
        <w:tc>
          <w:tcPr>
            <w:tcW w:w="3974" w:type="dxa"/>
            <w:tcBorders>
              <w:top w:val="single" w:sz="4" w:space="0" w:color="auto"/>
              <w:left w:val="single" w:sz="4" w:space="0" w:color="auto"/>
              <w:bottom w:val="single" w:sz="4" w:space="0" w:color="auto"/>
              <w:right w:val="single" w:sz="4" w:space="0" w:color="auto"/>
            </w:tcBorders>
            <w:hideMark/>
          </w:tcPr>
          <w:p w14:paraId="67BF04FD" w14:textId="77777777" w:rsidR="00B92B76" w:rsidRDefault="00B92B76" w:rsidP="00041472">
            <w:pPr>
              <w:pStyle w:val="Zvr"/>
              <w:tabs>
                <w:tab w:val="clear" w:pos="312"/>
                <w:tab w:val="clear" w:pos="624"/>
                <w:tab w:val="left" w:pos="708"/>
              </w:tabs>
              <w:spacing w:before="0"/>
            </w:pPr>
          </w:p>
          <w:p w14:paraId="262F551F" w14:textId="77777777" w:rsidR="00B92B76" w:rsidRPr="001541B1" w:rsidRDefault="001A7B97" w:rsidP="00041472">
            <w:pPr>
              <w:pStyle w:val="Zvr"/>
              <w:tabs>
                <w:tab w:val="clear" w:pos="312"/>
                <w:tab w:val="clear" w:pos="624"/>
                <w:tab w:val="left" w:pos="708"/>
              </w:tabs>
              <w:spacing w:before="0"/>
            </w:pPr>
            <w:r w:rsidRPr="001541B1">
              <w:t xml:space="preserve">V Praze dne </w:t>
            </w:r>
          </w:p>
        </w:tc>
        <w:tc>
          <w:tcPr>
            <w:tcW w:w="3964" w:type="dxa"/>
            <w:tcBorders>
              <w:top w:val="single" w:sz="4" w:space="0" w:color="auto"/>
              <w:left w:val="single" w:sz="4" w:space="0" w:color="auto"/>
              <w:bottom w:val="single" w:sz="4" w:space="0" w:color="auto"/>
              <w:right w:val="single" w:sz="4" w:space="0" w:color="auto"/>
            </w:tcBorders>
            <w:hideMark/>
          </w:tcPr>
          <w:p w14:paraId="00E15FBB" w14:textId="77777777" w:rsidR="00B92B76" w:rsidRDefault="00B92B76" w:rsidP="00041472">
            <w:pPr>
              <w:pStyle w:val="Zvr"/>
              <w:tabs>
                <w:tab w:val="clear" w:pos="312"/>
                <w:tab w:val="clear" w:pos="624"/>
                <w:tab w:val="left" w:pos="708"/>
              </w:tabs>
              <w:spacing w:before="0"/>
            </w:pPr>
          </w:p>
          <w:p w14:paraId="612237C3" w14:textId="77777777" w:rsidR="00B92B76" w:rsidRPr="001541B1" w:rsidRDefault="001A7B97" w:rsidP="00041472">
            <w:pPr>
              <w:pStyle w:val="Zvr"/>
              <w:tabs>
                <w:tab w:val="clear" w:pos="312"/>
                <w:tab w:val="clear" w:pos="624"/>
                <w:tab w:val="left" w:pos="708"/>
              </w:tabs>
              <w:spacing w:before="0"/>
            </w:pPr>
            <w:r>
              <w:t xml:space="preserve">V                                     </w:t>
            </w:r>
            <w:r w:rsidRPr="001541B1">
              <w:t>dne</w:t>
            </w:r>
          </w:p>
        </w:tc>
      </w:tr>
      <w:tr w:rsidR="00B72FF5" w14:paraId="54238A93" w14:textId="77777777" w:rsidTr="00041472">
        <w:tc>
          <w:tcPr>
            <w:tcW w:w="3974" w:type="dxa"/>
            <w:tcBorders>
              <w:top w:val="single" w:sz="4" w:space="0" w:color="auto"/>
              <w:left w:val="single" w:sz="4" w:space="0" w:color="auto"/>
              <w:bottom w:val="single" w:sz="4" w:space="0" w:color="auto"/>
              <w:right w:val="single" w:sz="4" w:space="0" w:color="auto"/>
            </w:tcBorders>
          </w:tcPr>
          <w:p w14:paraId="4A98E68F" w14:textId="77777777" w:rsidR="00B92B76" w:rsidRPr="001541B1" w:rsidRDefault="00B92B76" w:rsidP="00041472">
            <w:pPr>
              <w:pStyle w:val="Zvr"/>
              <w:tabs>
                <w:tab w:val="clear" w:pos="312"/>
                <w:tab w:val="clear" w:pos="624"/>
                <w:tab w:val="left" w:pos="708"/>
              </w:tabs>
              <w:spacing w:before="0"/>
              <w:jc w:val="center"/>
              <w:rPr>
                <w:rStyle w:val="Siln"/>
              </w:rPr>
            </w:pPr>
          </w:p>
          <w:p w14:paraId="66D1D14A" w14:textId="77777777" w:rsidR="00B92B76" w:rsidRPr="001541B1" w:rsidRDefault="00B92B76" w:rsidP="00041472">
            <w:pPr>
              <w:pStyle w:val="Zvr"/>
              <w:tabs>
                <w:tab w:val="clear" w:pos="312"/>
                <w:tab w:val="clear" w:pos="624"/>
                <w:tab w:val="left" w:pos="708"/>
              </w:tabs>
              <w:spacing w:before="0"/>
              <w:jc w:val="center"/>
              <w:rPr>
                <w:rStyle w:val="Siln"/>
              </w:rPr>
            </w:pPr>
          </w:p>
          <w:p w14:paraId="1A56FFD1" w14:textId="77777777" w:rsidR="00B92B76" w:rsidRDefault="00B92B76" w:rsidP="00041472">
            <w:pPr>
              <w:pStyle w:val="Zvr"/>
              <w:tabs>
                <w:tab w:val="clear" w:pos="312"/>
                <w:tab w:val="clear" w:pos="624"/>
                <w:tab w:val="left" w:pos="708"/>
              </w:tabs>
              <w:spacing w:before="0"/>
              <w:jc w:val="center"/>
              <w:rPr>
                <w:rStyle w:val="Siln"/>
              </w:rPr>
            </w:pPr>
          </w:p>
          <w:p w14:paraId="16A0B90A" w14:textId="77777777" w:rsidR="00B92B76" w:rsidRDefault="00B92B76" w:rsidP="00041472">
            <w:pPr>
              <w:pStyle w:val="Zvr"/>
              <w:tabs>
                <w:tab w:val="clear" w:pos="312"/>
                <w:tab w:val="clear" w:pos="624"/>
                <w:tab w:val="left" w:pos="708"/>
              </w:tabs>
              <w:spacing w:before="0"/>
              <w:jc w:val="center"/>
              <w:rPr>
                <w:rStyle w:val="Siln"/>
              </w:rPr>
            </w:pPr>
          </w:p>
          <w:p w14:paraId="2EE76C61" w14:textId="77777777" w:rsidR="00B92B76" w:rsidRPr="001541B1" w:rsidRDefault="00B92B76" w:rsidP="00041472">
            <w:pPr>
              <w:pStyle w:val="Zvr"/>
              <w:tabs>
                <w:tab w:val="clear" w:pos="312"/>
                <w:tab w:val="clear" w:pos="624"/>
                <w:tab w:val="left" w:pos="708"/>
              </w:tabs>
              <w:spacing w:before="0"/>
              <w:jc w:val="center"/>
              <w:rPr>
                <w:rStyle w:val="Siln"/>
              </w:rPr>
            </w:pPr>
          </w:p>
          <w:p w14:paraId="7F35A478" w14:textId="77777777" w:rsidR="00B92B76" w:rsidRPr="001541B1" w:rsidRDefault="00B92B76" w:rsidP="00041472">
            <w:pPr>
              <w:pStyle w:val="Zvr"/>
              <w:tabs>
                <w:tab w:val="clear" w:pos="312"/>
                <w:tab w:val="clear" w:pos="624"/>
                <w:tab w:val="left" w:pos="708"/>
              </w:tabs>
              <w:spacing w:before="0"/>
              <w:jc w:val="center"/>
              <w:rPr>
                <w:rStyle w:val="Siln"/>
              </w:rPr>
            </w:pPr>
          </w:p>
          <w:p w14:paraId="47F38AA0" w14:textId="77777777" w:rsidR="00B92B76" w:rsidRPr="001541B1" w:rsidRDefault="001A7B97" w:rsidP="00041472">
            <w:pPr>
              <w:pStyle w:val="Zvr"/>
              <w:tabs>
                <w:tab w:val="clear" w:pos="312"/>
                <w:tab w:val="clear" w:pos="624"/>
                <w:tab w:val="left" w:pos="708"/>
              </w:tabs>
              <w:spacing w:before="0"/>
              <w:jc w:val="center"/>
              <w:rPr>
                <w:rStyle w:val="Siln"/>
              </w:rPr>
            </w:pPr>
            <w:r w:rsidRPr="001541B1">
              <w:rPr>
                <w:rStyle w:val="Siln"/>
              </w:rPr>
              <w:t>Za objednatele</w:t>
            </w:r>
          </w:p>
          <w:p w14:paraId="6519FFDA" w14:textId="77777777" w:rsidR="00B92B76" w:rsidRPr="001541B1" w:rsidRDefault="001A7B97" w:rsidP="00041472">
            <w:pPr>
              <w:pStyle w:val="Zvr"/>
              <w:tabs>
                <w:tab w:val="clear" w:pos="312"/>
                <w:tab w:val="clear" w:pos="624"/>
                <w:tab w:val="left" w:pos="708"/>
              </w:tabs>
              <w:spacing w:before="0"/>
              <w:jc w:val="center"/>
              <w:rPr>
                <w:b/>
              </w:rPr>
            </w:pPr>
            <w:r w:rsidRPr="001541B1">
              <w:rPr>
                <w:b/>
              </w:rPr>
              <w:t>Mgr. René Zavoral</w:t>
            </w:r>
          </w:p>
          <w:p w14:paraId="31794555" w14:textId="77777777" w:rsidR="00B92B76" w:rsidRPr="001541B1" w:rsidRDefault="001A7B97" w:rsidP="00041472">
            <w:pPr>
              <w:pStyle w:val="Zvr"/>
              <w:tabs>
                <w:tab w:val="clear" w:pos="312"/>
                <w:tab w:val="clear" w:pos="624"/>
                <w:tab w:val="left" w:pos="708"/>
              </w:tabs>
              <w:spacing w:before="0"/>
              <w:jc w:val="center"/>
              <w:rPr>
                <w:rStyle w:val="Siln"/>
                <w:b w:val="0"/>
              </w:rPr>
            </w:pPr>
            <w:r w:rsidRPr="001541B1">
              <w:rPr>
                <w:rFonts w:cs="Arial"/>
                <w:b/>
              </w:rPr>
              <w:t>generální ředitel</w:t>
            </w:r>
          </w:p>
        </w:tc>
        <w:tc>
          <w:tcPr>
            <w:tcW w:w="3964" w:type="dxa"/>
            <w:tcBorders>
              <w:top w:val="single" w:sz="4" w:space="0" w:color="auto"/>
              <w:left w:val="single" w:sz="4" w:space="0" w:color="auto"/>
              <w:bottom w:val="single" w:sz="4" w:space="0" w:color="auto"/>
              <w:right w:val="single" w:sz="4" w:space="0" w:color="auto"/>
            </w:tcBorders>
          </w:tcPr>
          <w:p w14:paraId="1465A061" w14:textId="77777777" w:rsidR="00B92B76" w:rsidRPr="001541B1" w:rsidRDefault="00B92B76" w:rsidP="00041472">
            <w:pPr>
              <w:pStyle w:val="Zvr"/>
              <w:tabs>
                <w:tab w:val="clear" w:pos="312"/>
                <w:tab w:val="clear" w:pos="624"/>
                <w:tab w:val="left" w:pos="708"/>
              </w:tabs>
              <w:spacing w:before="0"/>
              <w:jc w:val="center"/>
              <w:rPr>
                <w:rStyle w:val="Siln"/>
              </w:rPr>
            </w:pPr>
          </w:p>
          <w:p w14:paraId="19C65C31" w14:textId="77777777" w:rsidR="00B92B76" w:rsidRPr="001541B1" w:rsidRDefault="00B92B76" w:rsidP="00041472">
            <w:pPr>
              <w:pStyle w:val="Zvr"/>
              <w:tabs>
                <w:tab w:val="clear" w:pos="312"/>
                <w:tab w:val="clear" w:pos="624"/>
                <w:tab w:val="left" w:pos="708"/>
              </w:tabs>
              <w:spacing w:before="0"/>
              <w:jc w:val="center"/>
              <w:rPr>
                <w:rStyle w:val="Siln"/>
              </w:rPr>
            </w:pPr>
          </w:p>
          <w:p w14:paraId="69CB8B0E" w14:textId="77777777" w:rsidR="00B92B76" w:rsidRDefault="00B92B76" w:rsidP="00041472">
            <w:pPr>
              <w:pStyle w:val="Zvr"/>
              <w:tabs>
                <w:tab w:val="clear" w:pos="312"/>
                <w:tab w:val="clear" w:pos="624"/>
                <w:tab w:val="left" w:pos="708"/>
              </w:tabs>
              <w:spacing w:before="0"/>
              <w:jc w:val="center"/>
              <w:rPr>
                <w:rStyle w:val="Siln"/>
              </w:rPr>
            </w:pPr>
          </w:p>
          <w:p w14:paraId="40A28E53" w14:textId="77777777" w:rsidR="00B92B76" w:rsidRDefault="00B92B76" w:rsidP="00041472">
            <w:pPr>
              <w:pStyle w:val="Zvr"/>
              <w:tabs>
                <w:tab w:val="clear" w:pos="312"/>
                <w:tab w:val="clear" w:pos="624"/>
                <w:tab w:val="left" w:pos="708"/>
              </w:tabs>
              <w:spacing w:before="0"/>
              <w:jc w:val="center"/>
              <w:rPr>
                <w:rStyle w:val="Siln"/>
              </w:rPr>
            </w:pPr>
          </w:p>
          <w:p w14:paraId="373AD1C1" w14:textId="77777777" w:rsidR="00B92B76" w:rsidRPr="001541B1" w:rsidRDefault="00B92B76" w:rsidP="00041472">
            <w:pPr>
              <w:pStyle w:val="Zvr"/>
              <w:tabs>
                <w:tab w:val="clear" w:pos="312"/>
                <w:tab w:val="clear" w:pos="624"/>
                <w:tab w:val="left" w:pos="708"/>
              </w:tabs>
              <w:spacing w:before="0"/>
              <w:jc w:val="center"/>
              <w:rPr>
                <w:rStyle w:val="Siln"/>
              </w:rPr>
            </w:pPr>
          </w:p>
          <w:p w14:paraId="668DBD84" w14:textId="77777777" w:rsidR="00B92B76" w:rsidRPr="001541B1" w:rsidRDefault="00B92B76" w:rsidP="00041472">
            <w:pPr>
              <w:pStyle w:val="Zvr"/>
              <w:tabs>
                <w:tab w:val="clear" w:pos="312"/>
                <w:tab w:val="clear" w:pos="624"/>
                <w:tab w:val="left" w:pos="708"/>
              </w:tabs>
              <w:spacing w:before="0"/>
              <w:jc w:val="center"/>
              <w:rPr>
                <w:rStyle w:val="Siln"/>
              </w:rPr>
            </w:pPr>
          </w:p>
          <w:p w14:paraId="66AC5A13" w14:textId="77777777" w:rsidR="00B92B76" w:rsidRPr="001541B1" w:rsidRDefault="001A7B97" w:rsidP="00041472">
            <w:pPr>
              <w:pStyle w:val="Zvr"/>
              <w:tabs>
                <w:tab w:val="clear" w:pos="312"/>
                <w:tab w:val="clear" w:pos="624"/>
                <w:tab w:val="left" w:pos="708"/>
              </w:tabs>
              <w:spacing w:before="0"/>
              <w:jc w:val="center"/>
              <w:rPr>
                <w:rStyle w:val="Siln"/>
              </w:rPr>
            </w:pPr>
            <w:r w:rsidRPr="001541B1">
              <w:rPr>
                <w:rStyle w:val="Siln"/>
              </w:rPr>
              <w:t>Za poskytovatele</w:t>
            </w:r>
          </w:p>
          <w:p w14:paraId="7D088508" w14:textId="6A0F1301" w:rsidR="00B92B76" w:rsidRPr="001541B1" w:rsidRDefault="00B92B76" w:rsidP="00041472">
            <w:pPr>
              <w:pStyle w:val="Zvr"/>
              <w:tabs>
                <w:tab w:val="clear" w:pos="312"/>
                <w:tab w:val="clear" w:pos="624"/>
                <w:tab w:val="left" w:pos="708"/>
              </w:tabs>
              <w:spacing w:before="0"/>
              <w:jc w:val="center"/>
              <w:rPr>
                <w:b/>
              </w:rPr>
            </w:pPr>
          </w:p>
          <w:p w14:paraId="4AE486F5" w14:textId="450DD229" w:rsidR="00B92B76" w:rsidRDefault="00B92B76" w:rsidP="00041472">
            <w:pPr>
              <w:pStyle w:val="Zvr"/>
              <w:tabs>
                <w:tab w:val="clear" w:pos="312"/>
                <w:tab w:val="clear" w:pos="624"/>
                <w:tab w:val="left" w:pos="708"/>
              </w:tabs>
              <w:spacing w:before="0"/>
              <w:jc w:val="center"/>
              <w:rPr>
                <w:rFonts w:cs="Arial"/>
                <w:b/>
              </w:rPr>
            </w:pPr>
          </w:p>
          <w:p w14:paraId="3C1A3301" w14:textId="77777777" w:rsidR="00B92B76" w:rsidRPr="001541B1" w:rsidRDefault="00B92B76" w:rsidP="00041472">
            <w:pPr>
              <w:pStyle w:val="Zvr"/>
              <w:tabs>
                <w:tab w:val="clear" w:pos="312"/>
                <w:tab w:val="clear" w:pos="624"/>
                <w:tab w:val="left" w:pos="708"/>
              </w:tabs>
              <w:spacing w:before="0"/>
              <w:jc w:val="center"/>
              <w:rPr>
                <w:rStyle w:val="Siln"/>
                <w:b w:val="0"/>
              </w:rPr>
            </w:pPr>
          </w:p>
        </w:tc>
      </w:tr>
    </w:tbl>
    <w:p w14:paraId="685FE740" w14:textId="77777777" w:rsidR="004433E4" w:rsidRPr="007F3FFB" w:rsidRDefault="004433E4" w:rsidP="004433E4">
      <w:pPr>
        <w:rPr>
          <w:sz w:val="24"/>
          <w:szCs w:val="28"/>
        </w:rPr>
      </w:pPr>
    </w:p>
    <w:p w14:paraId="667A8EF9" w14:textId="462D1827" w:rsidR="004433E4" w:rsidRPr="007F3FFB" w:rsidRDefault="001A7B97" w:rsidP="004C0DC9">
      <w:pPr>
        <w:jc w:val="both"/>
        <w:rPr>
          <w:b/>
          <w:i/>
          <w:sz w:val="22"/>
          <w:szCs w:val="28"/>
        </w:rPr>
      </w:pPr>
      <w:r w:rsidRPr="007F3FFB">
        <w:rPr>
          <w:b/>
          <w:sz w:val="22"/>
          <w:szCs w:val="28"/>
        </w:rPr>
        <w:t>Příloha č.1 –</w:t>
      </w:r>
      <w:r w:rsidRPr="007F3FFB">
        <w:rPr>
          <w:b/>
          <w:sz w:val="16"/>
        </w:rPr>
        <w:t xml:space="preserve"> </w:t>
      </w:r>
      <w:r w:rsidRPr="007F3FFB">
        <w:rPr>
          <w:b/>
          <w:sz w:val="22"/>
          <w:szCs w:val="28"/>
        </w:rPr>
        <w:t>SPECIFIKACE SLUŽEB</w:t>
      </w:r>
      <w:r w:rsidR="00E972EA" w:rsidRPr="007F3FFB">
        <w:rPr>
          <w:b/>
          <w:sz w:val="22"/>
          <w:szCs w:val="28"/>
        </w:rPr>
        <w:t xml:space="preserve"> </w:t>
      </w:r>
      <w:r w:rsidR="005104F5">
        <w:rPr>
          <w:b/>
          <w:sz w:val="22"/>
          <w:szCs w:val="28"/>
        </w:rPr>
        <w:t>VČETNĚ ROZMÍSTĚNÍ V</w:t>
      </w:r>
      <w:r w:rsidR="0014072C">
        <w:rPr>
          <w:b/>
          <w:sz w:val="22"/>
          <w:szCs w:val="28"/>
        </w:rPr>
        <w:t>Ý</w:t>
      </w:r>
      <w:r w:rsidR="005104F5">
        <w:rPr>
          <w:b/>
          <w:sz w:val="22"/>
          <w:szCs w:val="28"/>
        </w:rPr>
        <w:t xml:space="preserve">DEJNÍKŮ </w:t>
      </w:r>
      <w:r w:rsidR="004C0DC9" w:rsidRPr="007F3FFB">
        <w:rPr>
          <w:b/>
          <w:i/>
          <w:sz w:val="22"/>
          <w:szCs w:val="28"/>
        </w:rPr>
        <w:t>(Odpovídá příloze č. 4 Výzvy, Technická specifikace. Ke smlouvě bude připojena před jejím podpisem.)</w:t>
      </w:r>
    </w:p>
    <w:p w14:paraId="6B3262B7" w14:textId="77777777" w:rsidR="00E972EA" w:rsidRDefault="00E972EA" w:rsidP="004433E4">
      <w:pPr>
        <w:jc w:val="center"/>
        <w:rPr>
          <w:b/>
          <w:sz w:val="28"/>
          <w:szCs w:val="28"/>
        </w:rPr>
      </w:pPr>
    </w:p>
    <w:p w14:paraId="06CBE4F1" w14:textId="77777777" w:rsidR="004433E4" w:rsidRDefault="004433E4" w:rsidP="004433E4">
      <w:pPr>
        <w:jc w:val="center"/>
        <w:rPr>
          <w:b/>
          <w:sz w:val="28"/>
          <w:szCs w:val="28"/>
        </w:rPr>
      </w:pPr>
    </w:p>
    <w:tbl>
      <w:tblPr>
        <w:tblW w:w="5540" w:type="dxa"/>
        <w:tblCellMar>
          <w:left w:w="70" w:type="dxa"/>
          <w:right w:w="70" w:type="dxa"/>
        </w:tblCellMar>
        <w:tblLook w:val="04A0" w:firstRow="1" w:lastRow="0" w:firstColumn="1" w:lastColumn="0" w:noHBand="0" w:noVBand="1"/>
      </w:tblPr>
      <w:tblGrid>
        <w:gridCol w:w="4180"/>
        <w:gridCol w:w="1360"/>
      </w:tblGrid>
      <w:tr w:rsidR="00B72FF5" w:rsidRPr="005D739D" w14:paraId="7A03F8E7" w14:textId="77777777" w:rsidTr="00AB7FD5">
        <w:trPr>
          <w:trHeight w:val="300"/>
        </w:trPr>
        <w:tc>
          <w:tcPr>
            <w:tcW w:w="4180" w:type="dxa"/>
            <w:tcBorders>
              <w:top w:val="nil"/>
              <w:left w:val="nil"/>
              <w:bottom w:val="nil"/>
              <w:right w:val="nil"/>
            </w:tcBorders>
            <w:shd w:val="clear" w:color="auto" w:fill="auto"/>
            <w:noWrap/>
            <w:vAlign w:val="bottom"/>
            <w:hideMark/>
          </w:tcPr>
          <w:p w14:paraId="7D6EDE33" w14:textId="77777777" w:rsidR="007E7944" w:rsidRPr="005D739D" w:rsidRDefault="007E7944" w:rsidP="004C0DC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p>
        </w:tc>
        <w:tc>
          <w:tcPr>
            <w:tcW w:w="1360" w:type="dxa"/>
            <w:tcBorders>
              <w:top w:val="nil"/>
              <w:left w:val="nil"/>
              <w:bottom w:val="nil"/>
              <w:right w:val="nil"/>
            </w:tcBorders>
            <w:shd w:val="clear" w:color="auto" w:fill="auto"/>
            <w:noWrap/>
            <w:vAlign w:val="bottom"/>
            <w:hideMark/>
          </w:tcPr>
          <w:p w14:paraId="214F4B2E" w14:textId="77777777" w:rsidR="007E7944" w:rsidRPr="005D739D" w:rsidRDefault="007E7944" w:rsidP="00AB7FD5">
            <w:pPr>
              <w:rPr>
                <w:rFonts w:cs="Arial"/>
                <w:szCs w:val="20"/>
              </w:rPr>
            </w:pPr>
          </w:p>
        </w:tc>
      </w:tr>
    </w:tbl>
    <w:p w14:paraId="60FC2C95" w14:textId="45474338" w:rsidR="00E8283E" w:rsidRDefault="00E8283E" w:rsidP="004433E4"/>
    <w:p w14:paraId="59EA952E" w14:textId="1769FDC0" w:rsidR="00E8283E" w:rsidRDefault="00E8283E" w:rsidP="004433E4"/>
    <w:p w14:paraId="583861C6" w14:textId="77777777" w:rsidR="00E8283E" w:rsidRDefault="00E8283E" w:rsidP="004433E4"/>
    <w:p w14:paraId="73FF5AD2" w14:textId="77777777" w:rsidR="00A20814" w:rsidRDefault="00A2081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color w:val="000F37"/>
          <w:sz w:val="28"/>
          <w:szCs w:val="28"/>
        </w:rPr>
      </w:pPr>
      <w:r>
        <w:rPr>
          <w:sz w:val="28"/>
          <w:szCs w:val="28"/>
        </w:rPr>
        <w:br w:type="page"/>
      </w:r>
    </w:p>
    <w:p w14:paraId="08AFE645" w14:textId="109D0CC3" w:rsidR="004433E4" w:rsidRPr="007F3FFB" w:rsidRDefault="001A7B97" w:rsidP="004C0DC9">
      <w:pPr>
        <w:pStyle w:val="Nzev"/>
        <w:spacing w:after="0"/>
        <w:contextualSpacing w:val="0"/>
        <w:jc w:val="left"/>
        <w:rPr>
          <w:sz w:val="24"/>
          <w:szCs w:val="28"/>
        </w:rPr>
      </w:pPr>
      <w:r w:rsidRPr="007F3FFB">
        <w:rPr>
          <w:noProof/>
          <w:sz w:val="24"/>
          <w:szCs w:val="28"/>
          <w:lang w:eastAsia="cs-CZ"/>
        </w:rPr>
        <w:lastRenderedPageBreak/>
        <mc:AlternateContent>
          <mc:Choice Requires="wps">
            <w:drawing>
              <wp:anchor distT="0" distB="0" distL="114300" distR="114300" simplePos="0" relativeHeight="251670528" behindDoc="0" locked="0" layoutInCell="1" allowOverlap="1" wp14:anchorId="4675E2C3" wp14:editId="33892D48">
                <wp:simplePos x="0" y="0"/>
                <wp:positionH relativeFrom="page">
                  <wp:posOffset>3094990</wp:posOffset>
                </wp:positionH>
                <wp:positionV relativeFrom="page">
                  <wp:posOffset>597535</wp:posOffset>
                </wp:positionV>
                <wp:extent cx="1651635" cy="205740"/>
                <wp:effectExtent l="0" t="0" r="5715" b="3810"/>
                <wp:wrapNone/>
                <wp:docPr id="15" name="Textové pole 15"/>
                <wp:cNvGraphicFramePr/>
                <a:graphic xmlns:a="http://schemas.openxmlformats.org/drawingml/2006/main">
                  <a:graphicData uri="http://schemas.microsoft.com/office/word/2010/wordprocessingShape">
                    <wps:wsp>
                      <wps:cNvSpPr txBox="1"/>
                      <wps:spPr>
                        <a:xfrm>
                          <a:off x="0" y="0"/>
                          <a:ext cx="1651635" cy="205740"/>
                        </a:xfrm>
                        <a:prstGeom prst="rect">
                          <a:avLst/>
                        </a:prstGeom>
                        <a:noFill/>
                        <a:ln w="6350">
                          <a:noFill/>
                        </a:ln>
                        <a:effectLst/>
                      </wps:spPr>
                      <wps:txbx>
                        <w:txbxContent>
                          <w:p w14:paraId="5DE579BF" w14:textId="77777777" w:rsidR="00707E3C" w:rsidRPr="00321BCC" w:rsidRDefault="00707E3C" w:rsidP="004433E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675E2C3" id="Textové pole 15" o:spid="_x0000_s1032" type="#_x0000_t202" style="position:absolute;margin-left:243.7pt;margin-top:47.05pt;width:130.05pt;height:16.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" filled="f" stroked="f" strokeweight=".5pt">
                <v:textbox inset="0,0,0,0">
                  <w:txbxContent>
                    <w:p w14:paraId="5DE579BF" w14:textId="77777777" w:rsidR="00707E3C" w:rsidRPr="00321BCC" w:rsidRDefault="00707E3C" w:rsidP="004433E4">
                      <w:pPr>
                        <w:pStyle w:val="DocumentTitleCzechRadio"/>
                      </w:pPr>
                    </w:p>
                  </w:txbxContent>
                </v:textbox>
                <w10:wrap anchorx="page" anchory="page"/>
              </v:shape>
            </w:pict>
          </mc:Fallback>
        </mc:AlternateContent>
      </w:r>
      <w:r w:rsidRPr="007F3FFB">
        <w:rPr>
          <w:noProof/>
          <w:sz w:val="24"/>
          <w:szCs w:val="28"/>
          <w:lang w:eastAsia="cs-CZ"/>
        </w:rPr>
        <mc:AlternateContent>
          <mc:Choice Requires="wps">
            <w:drawing>
              <wp:anchor distT="0" distB="0" distL="114300" distR="114300" simplePos="0" relativeHeight="251672576" behindDoc="0" locked="0" layoutInCell="1" allowOverlap="1" wp14:anchorId="309ADFD9" wp14:editId="408A669E">
                <wp:simplePos x="0" y="0"/>
                <wp:positionH relativeFrom="page">
                  <wp:posOffset>3094990</wp:posOffset>
                </wp:positionH>
                <wp:positionV relativeFrom="page">
                  <wp:posOffset>597535</wp:posOffset>
                </wp:positionV>
                <wp:extent cx="1651635" cy="205740"/>
                <wp:effectExtent l="0" t="0" r="5715" b="3810"/>
                <wp:wrapNone/>
                <wp:docPr id="12" name="Textové pole 12"/>
                <wp:cNvGraphicFramePr/>
                <a:graphic xmlns:a="http://schemas.openxmlformats.org/drawingml/2006/main">
                  <a:graphicData uri="http://schemas.microsoft.com/office/word/2010/wordprocessingShape">
                    <wps:wsp>
                      <wps:cNvSpPr txBox="1"/>
                      <wps:spPr>
                        <a:xfrm>
                          <a:off x="0" y="0"/>
                          <a:ext cx="1651635" cy="205740"/>
                        </a:xfrm>
                        <a:prstGeom prst="rect">
                          <a:avLst/>
                        </a:prstGeom>
                        <a:noFill/>
                        <a:ln w="6350">
                          <a:noFill/>
                        </a:ln>
                        <a:effectLst/>
                      </wps:spPr>
                      <wps:txbx>
                        <w:txbxContent>
                          <w:p w14:paraId="4E0C9D85" w14:textId="77777777" w:rsidR="00707E3C" w:rsidRPr="00321BCC" w:rsidRDefault="00707E3C" w:rsidP="004433E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09ADFD9" id="Textové pole 12" o:spid="_x0000_s1033" type="#_x0000_t202" style="position:absolute;margin-left:243.7pt;margin-top:47.05pt;width:130.05pt;height:16.2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" filled="f" stroked="f" strokeweight=".5pt">
                <v:textbox inset="0,0,0,0">
                  <w:txbxContent>
                    <w:p w14:paraId="4E0C9D85" w14:textId="77777777" w:rsidR="00707E3C" w:rsidRPr="00321BCC" w:rsidRDefault="00707E3C" w:rsidP="004433E4">
                      <w:pPr>
                        <w:pStyle w:val="DocumentTitleCzechRadio"/>
                      </w:pPr>
                    </w:p>
                  </w:txbxContent>
                </v:textbox>
                <w10:wrap anchorx="page" anchory="page"/>
              </v:shape>
            </w:pict>
          </mc:Fallback>
        </mc:AlternateContent>
      </w:r>
      <w:r w:rsidR="007E7944" w:rsidRPr="007F3FFB">
        <w:rPr>
          <w:sz w:val="24"/>
          <w:szCs w:val="28"/>
        </w:rPr>
        <w:t>Příloha č. 2</w:t>
      </w:r>
      <w:r w:rsidRPr="007F3FFB">
        <w:rPr>
          <w:sz w:val="24"/>
          <w:szCs w:val="28"/>
        </w:rPr>
        <w:t xml:space="preserve"> – DÍLČÍ SMLOUVA O POSKYTOVÁNÍ SLUŽEB č. </w:t>
      </w:r>
      <w:r w:rsidRPr="007F3FFB">
        <w:rPr>
          <w:sz w:val="24"/>
          <w:szCs w:val="28"/>
          <w:highlight w:val="lightGray"/>
        </w:rPr>
        <w:t>[DOPLNIT]</w:t>
      </w:r>
    </w:p>
    <w:p w14:paraId="5F21922C" w14:textId="77777777" w:rsidR="004433E4" w:rsidRPr="00436C5A" w:rsidRDefault="001A7B97" w:rsidP="004433E4">
      <w:pPr>
        <w:jc w:val="center"/>
      </w:pPr>
      <w:r>
        <w:t xml:space="preserve">k rámcové dohodě o poskytování služeb s jedním účastníkem ze dne </w:t>
      </w:r>
      <w:r w:rsidRPr="00AE2678">
        <w:rPr>
          <w:b/>
          <w:highlight w:val="lightGray"/>
        </w:rPr>
        <w:t>[DOPLNIT]</w:t>
      </w:r>
    </w:p>
    <w:p w14:paraId="25F1892A" w14:textId="77777777" w:rsidR="004433E4" w:rsidRDefault="004433E4" w:rsidP="004433E4">
      <w:pPr>
        <w:pStyle w:val="SubjectName-ContractCzechRadio"/>
      </w:pPr>
    </w:p>
    <w:p w14:paraId="3E27C84E" w14:textId="77777777" w:rsidR="004433E4" w:rsidRPr="001448DE" w:rsidRDefault="001A7B97" w:rsidP="004433E4">
      <w:pPr>
        <w:pStyle w:val="SubjectName-ContractCzechRadio"/>
        <w:rPr>
          <w:color w:val="auto"/>
        </w:rPr>
      </w:pPr>
      <w:r w:rsidRPr="001448DE">
        <w:rPr>
          <w:color w:val="auto"/>
        </w:rPr>
        <w:t>Český rozhlas</w:t>
      </w:r>
    </w:p>
    <w:p w14:paraId="173C2D15" w14:textId="77777777" w:rsidR="004433E4" w:rsidRPr="001448DE" w:rsidRDefault="001A7B97" w:rsidP="004433E4">
      <w:pPr>
        <w:pStyle w:val="SubjectSpecification-ContractCzechRadio"/>
        <w:rPr>
          <w:color w:val="auto"/>
        </w:rPr>
      </w:pPr>
      <w:r w:rsidRPr="001448DE">
        <w:rPr>
          <w:color w:val="auto"/>
        </w:rPr>
        <w:t>zřízený zákonem č. 484/1991 Sb., o Českém rozhlasu</w:t>
      </w:r>
    </w:p>
    <w:p w14:paraId="7A9A42CF" w14:textId="77777777" w:rsidR="004433E4" w:rsidRPr="001448DE" w:rsidRDefault="001A7B97" w:rsidP="004433E4">
      <w:pPr>
        <w:pStyle w:val="SubjectSpecification-ContractCzechRadio"/>
        <w:rPr>
          <w:color w:val="auto"/>
        </w:rPr>
      </w:pPr>
      <w:r w:rsidRPr="001448DE">
        <w:rPr>
          <w:color w:val="auto"/>
        </w:rPr>
        <w:t>nezapisuje se do obchodního rejstříku</w:t>
      </w:r>
    </w:p>
    <w:p w14:paraId="0B020AA5" w14:textId="77777777" w:rsidR="004433E4" w:rsidRPr="001448DE" w:rsidRDefault="001A7B97" w:rsidP="004433E4">
      <w:pPr>
        <w:pStyle w:val="SubjectSpecification-ContractCzechRadio"/>
        <w:rPr>
          <w:color w:val="auto"/>
        </w:rPr>
      </w:pPr>
      <w:r w:rsidRPr="001448DE">
        <w:rPr>
          <w:color w:val="auto"/>
        </w:rPr>
        <w:t>se sídlem Vinohradská 12, 120 99 Praha 2</w:t>
      </w:r>
    </w:p>
    <w:p w14:paraId="685F10C4" w14:textId="522F3C35" w:rsidR="004433E4" w:rsidRPr="001448DE" w:rsidRDefault="001A7B97" w:rsidP="004433E4">
      <w:pPr>
        <w:pStyle w:val="SubjectSpecification-ContractCzechRadio"/>
        <w:rPr>
          <w:color w:val="auto"/>
        </w:rPr>
      </w:pPr>
      <w:r w:rsidRPr="001448DE">
        <w:rPr>
          <w:rFonts w:eastAsia="Times New Roman" w:cs="Arial"/>
          <w:color w:val="auto"/>
          <w:szCs w:val="20"/>
          <w:lang w:eastAsia="cs-CZ"/>
        </w:rPr>
        <w:t xml:space="preserve">zastoupený: </w:t>
      </w:r>
      <w:r w:rsidRPr="001448DE">
        <w:rPr>
          <w:color w:val="auto"/>
          <w:highlight w:val="lightGray"/>
        </w:rPr>
        <w:t>[DOPLNIT]</w:t>
      </w:r>
    </w:p>
    <w:p w14:paraId="22130B38" w14:textId="77777777" w:rsidR="004433E4" w:rsidRPr="001448DE" w:rsidRDefault="001A7B97" w:rsidP="004433E4">
      <w:pPr>
        <w:pStyle w:val="SubjectSpecification-ContractCzechRadio"/>
        <w:rPr>
          <w:color w:val="auto"/>
        </w:rPr>
      </w:pPr>
      <w:r w:rsidRPr="001448DE">
        <w:rPr>
          <w:color w:val="auto"/>
        </w:rPr>
        <w:t>IČO 45245053, DIČ CZ45245053</w:t>
      </w:r>
    </w:p>
    <w:p w14:paraId="4FA218EB" w14:textId="77777777" w:rsidR="004433E4" w:rsidRPr="001448DE" w:rsidRDefault="001A7B97" w:rsidP="004433E4">
      <w:pPr>
        <w:pStyle w:val="SubjectSpecification-ContractCzechRadio"/>
        <w:rPr>
          <w:color w:val="auto"/>
        </w:rPr>
      </w:pPr>
      <w:r w:rsidRPr="001448DE">
        <w:rPr>
          <w:color w:val="auto"/>
        </w:rPr>
        <w:t xml:space="preserve">bankovní spojení: </w:t>
      </w:r>
      <w:proofErr w:type="spellStart"/>
      <w:r w:rsidRPr="001448DE">
        <w:rPr>
          <w:color w:val="auto"/>
        </w:rPr>
        <w:t>Raiffeisenbank</w:t>
      </w:r>
      <w:proofErr w:type="spellEnd"/>
      <w:r w:rsidRPr="001448DE">
        <w:rPr>
          <w:color w:val="auto"/>
        </w:rPr>
        <w:t xml:space="preserve"> a.s., číslo účtu: 1001040797/5500</w:t>
      </w:r>
    </w:p>
    <w:p w14:paraId="18A2C458" w14:textId="77777777" w:rsidR="004433E4" w:rsidRPr="001448DE" w:rsidRDefault="001A7B97" w:rsidP="004433E4">
      <w:pPr>
        <w:pStyle w:val="SubjectSpecification-ContractCzechRadio"/>
        <w:rPr>
          <w:color w:val="auto"/>
        </w:rPr>
      </w:pPr>
      <w:r w:rsidRPr="001448DE">
        <w:rPr>
          <w:color w:val="auto"/>
        </w:rPr>
        <w:t xml:space="preserve">zástupce pro věcná jednání </w:t>
      </w:r>
      <w:r w:rsidRPr="001448DE">
        <w:rPr>
          <w:color w:val="auto"/>
        </w:rPr>
        <w:tab/>
        <w:t>Jitka Brennerová</w:t>
      </w:r>
    </w:p>
    <w:p w14:paraId="375316B2" w14:textId="77777777" w:rsidR="004433E4" w:rsidRPr="001448DE" w:rsidRDefault="001A7B97" w:rsidP="004433E4">
      <w:pPr>
        <w:pStyle w:val="SubjectSpecification-ContractCzechRadio"/>
        <w:rPr>
          <w:color w:val="auto"/>
        </w:rPr>
      </w:pPr>
      <w:r w:rsidRPr="001448DE">
        <w:rPr>
          <w:color w:val="auto"/>
        </w:rPr>
        <w:tab/>
      </w:r>
      <w:r w:rsidRPr="001448DE">
        <w:rPr>
          <w:color w:val="auto"/>
        </w:rPr>
        <w:tab/>
      </w:r>
      <w:r w:rsidRPr="001448DE">
        <w:rPr>
          <w:color w:val="auto"/>
        </w:rPr>
        <w:tab/>
      </w:r>
      <w:r w:rsidRPr="001448DE">
        <w:rPr>
          <w:color w:val="auto"/>
        </w:rPr>
        <w:tab/>
      </w:r>
      <w:r w:rsidRPr="001448DE">
        <w:rPr>
          <w:color w:val="auto"/>
        </w:rPr>
        <w:tab/>
      </w:r>
      <w:r w:rsidRPr="001448DE">
        <w:rPr>
          <w:color w:val="auto"/>
        </w:rPr>
        <w:tab/>
      </w:r>
      <w:r w:rsidRPr="001448DE">
        <w:rPr>
          <w:color w:val="auto"/>
        </w:rPr>
        <w:tab/>
      </w:r>
      <w:r w:rsidRPr="001448DE">
        <w:rPr>
          <w:color w:val="auto"/>
        </w:rPr>
        <w:tab/>
      </w:r>
      <w:r w:rsidRPr="001448DE">
        <w:rPr>
          <w:color w:val="auto"/>
        </w:rPr>
        <w:tab/>
        <w:t>tel.: +420 734 353 940</w:t>
      </w:r>
    </w:p>
    <w:p w14:paraId="099A8362" w14:textId="77777777" w:rsidR="004433E4" w:rsidRPr="001448DE" w:rsidRDefault="001A7B97" w:rsidP="004433E4">
      <w:pPr>
        <w:pStyle w:val="SubjectSpecification-ContractCzechRadio"/>
        <w:rPr>
          <w:color w:val="auto"/>
        </w:rPr>
      </w:pPr>
      <w:r w:rsidRPr="001448DE">
        <w:rPr>
          <w:color w:val="auto"/>
        </w:rPr>
        <w:tab/>
      </w:r>
      <w:r w:rsidRPr="001448DE">
        <w:rPr>
          <w:color w:val="auto"/>
        </w:rPr>
        <w:tab/>
      </w:r>
      <w:r w:rsidRPr="001448DE">
        <w:rPr>
          <w:color w:val="auto"/>
        </w:rPr>
        <w:tab/>
      </w:r>
      <w:r w:rsidRPr="001448DE">
        <w:rPr>
          <w:color w:val="auto"/>
        </w:rPr>
        <w:tab/>
      </w:r>
      <w:r w:rsidRPr="001448DE">
        <w:rPr>
          <w:color w:val="auto"/>
        </w:rPr>
        <w:tab/>
      </w:r>
      <w:r w:rsidRPr="001448DE">
        <w:rPr>
          <w:color w:val="auto"/>
        </w:rPr>
        <w:tab/>
      </w:r>
      <w:r w:rsidRPr="001448DE">
        <w:rPr>
          <w:color w:val="auto"/>
        </w:rPr>
        <w:tab/>
      </w:r>
      <w:r w:rsidRPr="001448DE">
        <w:rPr>
          <w:color w:val="auto"/>
        </w:rPr>
        <w:tab/>
      </w:r>
      <w:r w:rsidRPr="001448DE">
        <w:rPr>
          <w:color w:val="auto"/>
        </w:rPr>
        <w:tab/>
        <w:t xml:space="preserve">e-mail: </w:t>
      </w:r>
      <w:r w:rsidRPr="001448DE">
        <w:rPr>
          <w:rFonts w:cs="Arial"/>
          <w:color w:val="auto"/>
          <w:szCs w:val="20"/>
        </w:rPr>
        <w:t>jitka.brennerova@rozhlas.cz</w:t>
      </w:r>
    </w:p>
    <w:p w14:paraId="07AEFC7B" w14:textId="77777777" w:rsidR="004433E4" w:rsidRPr="001448DE" w:rsidRDefault="004433E4" w:rsidP="004433E4">
      <w:pPr>
        <w:pStyle w:val="SubjectSpecification-ContractCzechRadio"/>
        <w:rPr>
          <w:color w:val="auto"/>
        </w:rPr>
      </w:pPr>
    </w:p>
    <w:p w14:paraId="5F189ECC" w14:textId="77777777" w:rsidR="004433E4" w:rsidRPr="001448DE" w:rsidRDefault="001A7B97" w:rsidP="004433E4">
      <w:pPr>
        <w:pStyle w:val="SubjectSpecification-ContractCzechRadio"/>
        <w:rPr>
          <w:color w:val="auto"/>
        </w:rPr>
      </w:pPr>
      <w:r w:rsidRPr="001448DE">
        <w:rPr>
          <w:color w:val="auto"/>
        </w:rPr>
        <w:t>(dále jen jako „</w:t>
      </w:r>
      <w:r w:rsidRPr="001448DE">
        <w:rPr>
          <w:b/>
          <w:color w:val="auto"/>
        </w:rPr>
        <w:t>objednatel</w:t>
      </w:r>
      <w:r w:rsidRPr="001448DE">
        <w:rPr>
          <w:color w:val="auto"/>
        </w:rPr>
        <w:t>“)</w:t>
      </w:r>
    </w:p>
    <w:p w14:paraId="4E90E714" w14:textId="77777777" w:rsidR="004433E4" w:rsidRPr="001448DE" w:rsidRDefault="004433E4" w:rsidP="004433E4">
      <w:pPr>
        <w:pStyle w:val="SubjectSpecification-ContractCzechRadio"/>
        <w:rPr>
          <w:color w:val="auto"/>
        </w:rPr>
      </w:pPr>
    </w:p>
    <w:p w14:paraId="27FDC47B" w14:textId="77777777" w:rsidR="004433E4" w:rsidRPr="00965722" w:rsidRDefault="001A7B97" w:rsidP="004433E4">
      <w:pPr>
        <w:jc w:val="center"/>
      </w:pPr>
      <w:r w:rsidRPr="00965722">
        <w:t>a</w:t>
      </w:r>
    </w:p>
    <w:p w14:paraId="4D6770D5" w14:textId="77777777" w:rsidR="004433E4" w:rsidRPr="00965722" w:rsidRDefault="004433E4" w:rsidP="004433E4">
      <w:pPr>
        <w:jc w:val="center"/>
      </w:pPr>
    </w:p>
    <w:p w14:paraId="6FA586D9" w14:textId="77777777" w:rsidR="004433E4" w:rsidRPr="007F3FFB" w:rsidRDefault="001A7B97" w:rsidP="004433E4">
      <w:pPr>
        <w:pStyle w:val="SubjectName-ContractCzechRadio"/>
        <w:rPr>
          <w:rFonts w:cs="Arial"/>
          <w:szCs w:val="20"/>
          <w:highlight w:val="lightGray"/>
        </w:rPr>
      </w:pPr>
      <w:r w:rsidRPr="007F3FFB">
        <w:rPr>
          <w:rFonts w:cs="Arial"/>
          <w:szCs w:val="20"/>
          <w:highlight w:val="lightGray"/>
        </w:rPr>
        <w:t>DOPLNIT JMÉNO A PŘÍJMENÍ NEBO FIRMU POSKYTOVATELE]</w:t>
      </w:r>
    </w:p>
    <w:p w14:paraId="3C33319C" w14:textId="77777777" w:rsidR="004433E4" w:rsidRPr="007F3FFB" w:rsidRDefault="001A7B97" w:rsidP="004433E4">
      <w:pPr>
        <w:pStyle w:val="SubjectSpecification-ContractCzechRadio"/>
        <w:rPr>
          <w:highlight w:val="lightGray"/>
        </w:rPr>
      </w:pPr>
      <w:r w:rsidRPr="007F3FFB">
        <w:rPr>
          <w:rFonts w:cs="Arial"/>
          <w:szCs w:val="20"/>
          <w:highlight w:val="lightGray"/>
        </w:rPr>
        <w:t>[DOPLNIT ZÁPIS POSKYTOVATELE VE VEŘEJNÉM REJSTŘÍKU]</w:t>
      </w:r>
    </w:p>
    <w:p w14:paraId="13031467" w14:textId="77777777" w:rsidR="004433E4" w:rsidRDefault="001A7B97" w:rsidP="004433E4">
      <w:pPr>
        <w:pStyle w:val="SubjectSpecification-ContractCzechRadio"/>
        <w:rPr>
          <w:rFonts w:cs="Arial"/>
          <w:szCs w:val="20"/>
        </w:rPr>
      </w:pPr>
      <w:r w:rsidRPr="007F3FFB">
        <w:rPr>
          <w:rFonts w:cs="Arial"/>
          <w:szCs w:val="20"/>
          <w:highlight w:val="lightGray"/>
        </w:rPr>
        <w:t>[DOPLNIT MÍSTO PODNIKÁNÍ/BYDLIŠTĚ/SÍDLO POSKYTOVATELE</w:t>
      </w:r>
      <w:r>
        <w:rPr>
          <w:rFonts w:cs="Arial"/>
          <w:szCs w:val="20"/>
        </w:rPr>
        <w:t>]</w:t>
      </w:r>
    </w:p>
    <w:p w14:paraId="78326804" w14:textId="77777777" w:rsidR="004433E4" w:rsidRPr="007F3FFB" w:rsidRDefault="001A7B97" w:rsidP="004433E4">
      <w:pPr>
        <w:pStyle w:val="SubjectSpecification-ContractCzechRadio"/>
        <w:rPr>
          <w:highlight w:val="lightGray"/>
        </w:rPr>
      </w:pPr>
      <w:r>
        <w:rPr>
          <w:rFonts w:cs="Arial"/>
          <w:szCs w:val="20"/>
        </w:rPr>
        <w:t xml:space="preserve">zastoupená: </w:t>
      </w:r>
      <w:r w:rsidRPr="007F3FFB">
        <w:rPr>
          <w:rFonts w:cs="Arial"/>
          <w:szCs w:val="20"/>
          <w:highlight w:val="lightGray"/>
        </w:rPr>
        <w:t>[V PŘÍPADĚ PRÁVNICKÉ OSOBY DOPLNIT ZÁSTUPCE]</w:t>
      </w:r>
    </w:p>
    <w:p w14:paraId="40CD4EEC" w14:textId="77777777" w:rsidR="004433E4" w:rsidRDefault="001A7B97" w:rsidP="004433E4">
      <w:pPr>
        <w:pStyle w:val="SubjectSpecification-ContractCzechRadio"/>
        <w:rPr>
          <w:rFonts w:cs="Arial"/>
          <w:szCs w:val="20"/>
        </w:rPr>
      </w:pPr>
      <w:r w:rsidRPr="007F3FFB">
        <w:rPr>
          <w:rFonts w:cs="Arial"/>
          <w:szCs w:val="20"/>
          <w:highlight w:val="lightGray"/>
        </w:rPr>
        <w:t>[DOPLNIT RČ nebo IČO, DIČ POSKYTOVATELE</w:t>
      </w:r>
      <w:r>
        <w:rPr>
          <w:rFonts w:cs="Arial"/>
          <w:szCs w:val="20"/>
        </w:rPr>
        <w:t>]</w:t>
      </w:r>
    </w:p>
    <w:p w14:paraId="1F599C1D" w14:textId="77777777" w:rsidR="004433E4" w:rsidRDefault="001A7B97" w:rsidP="004433E4">
      <w:pPr>
        <w:pStyle w:val="SubjectSpecification-ContractCzechRadio"/>
        <w:rPr>
          <w:rFonts w:cs="Arial"/>
          <w:szCs w:val="20"/>
        </w:rPr>
      </w:pPr>
      <w:r>
        <w:rPr>
          <w:color w:val="auto"/>
        </w:rPr>
        <w:t xml:space="preserve">bankovní spojení: </w:t>
      </w:r>
      <w:r>
        <w:rPr>
          <w:rFonts w:cs="Arial"/>
          <w:szCs w:val="20"/>
        </w:rPr>
        <w:t>[</w:t>
      </w:r>
      <w:r w:rsidRPr="007F3FFB">
        <w:rPr>
          <w:rFonts w:cs="Arial"/>
          <w:szCs w:val="20"/>
          <w:highlight w:val="lightGray"/>
        </w:rPr>
        <w:t>DOPLNIT</w:t>
      </w:r>
      <w:r>
        <w:rPr>
          <w:rFonts w:cs="Arial"/>
          <w:szCs w:val="20"/>
        </w:rPr>
        <w:t xml:space="preserve">], číslo účtu: </w:t>
      </w:r>
      <w:r w:rsidRPr="007F3FFB">
        <w:rPr>
          <w:rFonts w:cs="Arial"/>
          <w:szCs w:val="20"/>
          <w:highlight w:val="lightGray"/>
        </w:rPr>
        <w:t>[DOPLNIT]</w:t>
      </w:r>
    </w:p>
    <w:p w14:paraId="4BC6B8FC" w14:textId="77777777" w:rsidR="004433E4" w:rsidRDefault="001A7B97" w:rsidP="004433E4">
      <w:pPr>
        <w:pStyle w:val="SubjectSpecification-ContractCzechRadio"/>
      </w:pPr>
      <w:r>
        <w:t xml:space="preserve">zástupce pro věcná jednání </w:t>
      </w:r>
      <w:r>
        <w:tab/>
      </w:r>
      <w:r w:rsidRPr="007F3FFB">
        <w:rPr>
          <w:rFonts w:cs="Arial"/>
          <w:szCs w:val="20"/>
          <w:highlight w:val="lightGray"/>
        </w:rPr>
        <w:t>[DOPLNIT]</w:t>
      </w:r>
    </w:p>
    <w:p w14:paraId="21B37B15" w14:textId="77777777" w:rsidR="004433E4" w:rsidRDefault="001A7B97" w:rsidP="004433E4">
      <w:pPr>
        <w:pStyle w:val="SubjectSpecification-ContractCzechRadio"/>
      </w:pPr>
      <w:r>
        <w:tab/>
      </w:r>
      <w:r>
        <w:tab/>
      </w:r>
      <w:r>
        <w:tab/>
      </w:r>
      <w:r>
        <w:tab/>
      </w:r>
      <w:r>
        <w:tab/>
      </w:r>
      <w:r>
        <w:tab/>
      </w:r>
      <w:r>
        <w:tab/>
      </w:r>
      <w:r>
        <w:tab/>
      </w:r>
      <w:r>
        <w:tab/>
        <w:t xml:space="preserve">tel.: +420 </w:t>
      </w:r>
      <w:r w:rsidRPr="00A20814">
        <w:rPr>
          <w:rFonts w:cs="Arial"/>
          <w:szCs w:val="20"/>
        </w:rPr>
        <w:t>[</w:t>
      </w:r>
      <w:r w:rsidRPr="007F3FFB">
        <w:rPr>
          <w:rFonts w:cs="Arial"/>
          <w:szCs w:val="20"/>
          <w:highlight w:val="lightGray"/>
        </w:rPr>
        <w:t>DOPLNIT</w:t>
      </w:r>
      <w:r w:rsidRPr="007F3FFB">
        <w:rPr>
          <w:rFonts w:cs="Arial"/>
          <w:b/>
          <w:szCs w:val="20"/>
          <w:highlight w:val="lightGray"/>
        </w:rPr>
        <w:t>]</w:t>
      </w:r>
    </w:p>
    <w:p w14:paraId="7D859ECE" w14:textId="77777777" w:rsidR="004433E4" w:rsidRPr="007A7165" w:rsidRDefault="001A7B97" w:rsidP="004433E4">
      <w:pPr>
        <w:pStyle w:val="SubjectSpecification-ContractCzechRadio"/>
      </w:pPr>
      <w:r>
        <w:tab/>
      </w:r>
      <w:r>
        <w:tab/>
      </w:r>
      <w:r>
        <w:tab/>
      </w:r>
      <w:r>
        <w:tab/>
      </w:r>
      <w:r>
        <w:tab/>
      </w:r>
      <w:r>
        <w:tab/>
      </w:r>
      <w:r>
        <w:tab/>
      </w:r>
      <w:r>
        <w:tab/>
      </w:r>
      <w:r>
        <w:tab/>
        <w:t xml:space="preserve">e-mail: </w:t>
      </w:r>
      <w:r w:rsidRPr="007F3FFB">
        <w:rPr>
          <w:rFonts w:cs="Arial"/>
          <w:szCs w:val="20"/>
          <w:highlight w:val="lightGray"/>
        </w:rPr>
        <w:t>[DOPLNIT]</w:t>
      </w:r>
    </w:p>
    <w:p w14:paraId="2D8E52D7" w14:textId="77777777" w:rsidR="004433E4" w:rsidRPr="001448DE" w:rsidRDefault="004433E4" w:rsidP="004433E4">
      <w:pPr>
        <w:pStyle w:val="SubjectSpecification-ContractCzechRadio"/>
        <w:rPr>
          <w:color w:val="auto"/>
        </w:rPr>
      </w:pPr>
    </w:p>
    <w:p w14:paraId="480CD739" w14:textId="77777777" w:rsidR="004433E4" w:rsidRPr="001448DE" w:rsidRDefault="001A7B97" w:rsidP="004433E4">
      <w:pPr>
        <w:pStyle w:val="SubjectSpecification-ContractCzechRadio"/>
        <w:rPr>
          <w:color w:val="auto"/>
        </w:rPr>
      </w:pPr>
      <w:r w:rsidRPr="001448DE">
        <w:rPr>
          <w:color w:val="auto"/>
        </w:rPr>
        <w:t>(dále jen jako „</w:t>
      </w:r>
      <w:r w:rsidRPr="001448DE">
        <w:rPr>
          <w:b/>
          <w:color w:val="auto"/>
        </w:rPr>
        <w:t>poskytovatel</w:t>
      </w:r>
      <w:r w:rsidRPr="001448DE">
        <w:rPr>
          <w:color w:val="auto"/>
        </w:rPr>
        <w:t>“)</w:t>
      </w:r>
    </w:p>
    <w:p w14:paraId="2FA98CBC" w14:textId="77777777" w:rsidR="004433E4" w:rsidRPr="00965722" w:rsidRDefault="004433E4" w:rsidP="004433E4">
      <w:pPr>
        <w:jc w:val="center"/>
      </w:pPr>
    </w:p>
    <w:p w14:paraId="1688D8C6" w14:textId="7220EB7A" w:rsidR="004433E4" w:rsidRPr="006D0812" w:rsidRDefault="001A7B97" w:rsidP="004433E4">
      <w:pPr>
        <w:jc w:val="center"/>
      </w:pPr>
      <w:r w:rsidRPr="006D0812">
        <w:t xml:space="preserve">uzavírají v souladu s ustanovením § </w:t>
      </w:r>
      <w:r>
        <w:t xml:space="preserve">1746 odst. 2 a </w:t>
      </w:r>
      <w:r w:rsidRPr="006D0812">
        <w:t>§</w:t>
      </w:r>
      <w:r>
        <w:t xml:space="preserve"> </w:t>
      </w:r>
      <w:proofErr w:type="gramStart"/>
      <w:r>
        <w:t xml:space="preserve">2586  </w:t>
      </w:r>
      <w:r w:rsidR="00A20814" w:rsidRPr="006D0812">
        <w:t>a</w:t>
      </w:r>
      <w:proofErr w:type="gramEnd"/>
      <w:r w:rsidR="00A20814" w:rsidRPr="006D0812">
        <w:t xml:space="preserve"> násl. </w:t>
      </w:r>
      <w:r w:rsidRPr="006D0812">
        <w:t>z</w:t>
      </w:r>
      <w:r>
        <w:t>ákona</w:t>
      </w:r>
      <w:r w:rsidRPr="006D0812">
        <w:t xml:space="preserve"> č. 89/2012 Sb., občanský zákoník, ve znění pozdějších předpisů (dále jen „</w:t>
      </w:r>
      <w:r w:rsidRPr="00D15CB0">
        <w:rPr>
          <w:b/>
        </w:rPr>
        <w:t>OZ</w:t>
      </w:r>
      <w:r w:rsidRPr="006D0812">
        <w:t xml:space="preserve">“) </w:t>
      </w:r>
      <w:r>
        <w:t>a v souladu s článkem II. rámcové dohody o poskytování služeb s jedním účastníkem</w:t>
      </w:r>
      <w:r>
        <w:rPr>
          <w:rFonts w:cs="Arial"/>
          <w:b/>
          <w:szCs w:val="20"/>
        </w:rPr>
        <w:t xml:space="preserve"> </w:t>
      </w:r>
      <w:r>
        <w:rPr>
          <w:rFonts w:cs="Arial"/>
          <w:szCs w:val="20"/>
        </w:rPr>
        <w:t xml:space="preserve">ze dne </w:t>
      </w:r>
      <w:r w:rsidR="00824942">
        <w:rPr>
          <w:rFonts w:cs="Arial"/>
          <w:b/>
          <w:szCs w:val="20"/>
        </w:rPr>
        <w:t>.</w:t>
      </w:r>
      <w:r>
        <w:t xml:space="preserve"> (dále jen „</w:t>
      </w:r>
      <w:r w:rsidRPr="00D15CB0">
        <w:rPr>
          <w:b/>
        </w:rPr>
        <w:t xml:space="preserve">rámcová </w:t>
      </w:r>
      <w:r w:rsidRPr="00A57148">
        <w:rPr>
          <w:b/>
        </w:rPr>
        <w:t>dohod</w:t>
      </w:r>
      <w:r w:rsidRPr="00D15CB0">
        <w:rPr>
          <w:b/>
        </w:rPr>
        <w:t>a</w:t>
      </w:r>
      <w:r>
        <w:t>“)</w:t>
      </w:r>
      <w:r>
        <w:rPr>
          <w:rFonts w:cs="Arial"/>
          <w:b/>
          <w:szCs w:val="20"/>
        </w:rPr>
        <w:t xml:space="preserve"> </w:t>
      </w:r>
      <w:r w:rsidRPr="006D0812">
        <w:t xml:space="preserve">tuto </w:t>
      </w:r>
      <w:r>
        <w:t xml:space="preserve">dílčí </w:t>
      </w:r>
      <w:r w:rsidRPr="006D0812">
        <w:t>smlouvu</w:t>
      </w:r>
      <w:r>
        <w:t xml:space="preserve"> o poskytování služeb</w:t>
      </w:r>
      <w:r w:rsidRPr="006D0812">
        <w:t xml:space="preserve"> (dále jen jako „</w:t>
      </w:r>
      <w:r w:rsidRPr="00D15CB0">
        <w:rPr>
          <w:b/>
        </w:rPr>
        <w:t>smlouva</w:t>
      </w:r>
      <w:r w:rsidRPr="006D0812">
        <w:t>“)</w:t>
      </w:r>
    </w:p>
    <w:p w14:paraId="1AF0DA8E" w14:textId="77777777" w:rsidR="004433E4" w:rsidRPr="006D0812" w:rsidRDefault="001A7B97" w:rsidP="007F3FFB">
      <w:pPr>
        <w:pStyle w:val="Heading-Number-ContractCzechRadio"/>
        <w:numPr>
          <w:ilvl w:val="0"/>
          <w:numId w:val="41"/>
        </w:numPr>
      </w:pPr>
      <w:r w:rsidRPr="006D0812">
        <w:t>Předmět smlouvy</w:t>
      </w:r>
    </w:p>
    <w:p w14:paraId="24FD3D06" w14:textId="06FC47B6" w:rsidR="004433E4" w:rsidRDefault="001A7B97" w:rsidP="004433E4">
      <w:pPr>
        <w:pStyle w:val="ListNumber-ContractCzechRadio"/>
      </w:pPr>
      <w:r w:rsidRPr="006D0812">
        <w:t>Předmětem této smlouvy je</w:t>
      </w:r>
      <w:r>
        <w:t xml:space="preserve"> </w:t>
      </w:r>
      <w:r w:rsidRPr="006D0812">
        <w:t xml:space="preserve">povinnost </w:t>
      </w:r>
      <w:r>
        <w:t xml:space="preserve">poskytovatele </w:t>
      </w:r>
      <w:r w:rsidRPr="004545D6">
        <w:t xml:space="preserve">na svůj náklad a nebezpečí </w:t>
      </w:r>
      <w:r>
        <w:t xml:space="preserve">poskytovat objednateli </w:t>
      </w:r>
      <w:r w:rsidRPr="006D0812">
        <w:t>dle podmínek dále stanovených</w:t>
      </w:r>
      <w:r>
        <w:t xml:space="preserve"> v této smlouvě</w:t>
      </w:r>
      <w:r w:rsidRPr="006D0812">
        <w:t xml:space="preserve"> </w:t>
      </w:r>
      <w:r>
        <w:t xml:space="preserve">následující </w:t>
      </w:r>
      <w:r w:rsidRPr="00D64E8D">
        <w:t>služby:</w:t>
      </w:r>
      <w:r w:rsidRPr="00D64E8D">
        <w:rPr>
          <w:b/>
        </w:rPr>
        <w:t xml:space="preserve"> </w:t>
      </w:r>
      <w:r w:rsidRPr="00D64E8D">
        <w:rPr>
          <w:rFonts w:cs="Arial"/>
          <w:b/>
          <w:szCs w:val="20"/>
        </w:rPr>
        <w:t>[DOPLNIT]</w:t>
      </w:r>
      <w:r w:rsidRPr="00D64E8D">
        <w:t>, blíže specifikované v příloze této smlouvy (dále také jen „</w:t>
      </w:r>
      <w:r w:rsidRPr="00D64E8D">
        <w:rPr>
          <w:b/>
        </w:rPr>
        <w:t>služb</w:t>
      </w:r>
      <w:r w:rsidR="00F0389D">
        <w:rPr>
          <w:b/>
        </w:rPr>
        <w:t>y</w:t>
      </w:r>
      <w:r w:rsidRPr="00D64E8D">
        <w:t>“), a povinnost</w:t>
      </w:r>
      <w:r w:rsidRPr="006D0812">
        <w:t xml:space="preserve"> </w:t>
      </w:r>
      <w:r>
        <w:t>objednatele</w:t>
      </w:r>
      <w:r w:rsidRPr="006D0812">
        <w:t xml:space="preserve"> </w:t>
      </w:r>
      <w:r>
        <w:t>služby</w:t>
      </w:r>
      <w:r w:rsidRPr="006D0812">
        <w:t xml:space="preserve"> převzít a zaplatit </w:t>
      </w:r>
      <w:r>
        <w:t xml:space="preserve">objednateli </w:t>
      </w:r>
      <w:r w:rsidRPr="006D0812">
        <w:t xml:space="preserve">cenu </w:t>
      </w:r>
      <w:r>
        <w:t>dle této smlouvy</w:t>
      </w:r>
      <w:r w:rsidRPr="006D0812">
        <w:t xml:space="preserve">. </w:t>
      </w:r>
    </w:p>
    <w:p w14:paraId="221AD4F1" w14:textId="77777777" w:rsidR="004433E4" w:rsidRDefault="001A7B97" w:rsidP="004433E4">
      <w:pPr>
        <w:pStyle w:val="ListNumber-ContractCzechRadio"/>
      </w:pPr>
      <w:r>
        <w:t xml:space="preserve">V případě, že je poskytovatel dle specifikace služeb v rámci své povinnosti poskytovat služby povinen dodat objednateli jakékoliv zboží, je řádné dodání tohoto zboží považováno za </w:t>
      </w:r>
      <w:r w:rsidRPr="002B1565">
        <w:t xml:space="preserve">součást </w:t>
      </w:r>
      <w:r>
        <w:t>poskytování služeb, bez</w:t>
      </w:r>
      <w:r w:rsidRPr="0044705E">
        <w:t xml:space="preserve"> jeho</w:t>
      </w:r>
      <w:r>
        <w:t>ž</w:t>
      </w:r>
      <w:r w:rsidRPr="0044705E">
        <w:t xml:space="preserve"> dodání není </w:t>
      </w:r>
      <w:r>
        <w:t>možné služby považovat za řádně poskytnuté. Hodnota takového zboží, jakož i náklady na jeho dodání, jsou</w:t>
      </w:r>
      <w:r w:rsidRPr="0044705E">
        <w:t xml:space="preserve"> zahrnut</w:t>
      </w:r>
      <w:r>
        <w:t>y v ceně za služby.</w:t>
      </w:r>
    </w:p>
    <w:p w14:paraId="7A67D925" w14:textId="77777777" w:rsidR="004433E4" w:rsidRPr="005D1AE8" w:rsidRDefault="001A7B97" w:rsidP="004433E4">
      <w:pPr>
        <w:pStyle w:val="ListNumber-ContractCzechRadio"/>
      </w:pPr>
      <w:r>
        <w:t xml:space="preserve">Poskytovatel </w:t>
      </w:r>
      <w:r>
        <w:rPr>
          <w:rFonts w:eastAsia="Times New Roman" w:cs="Arial"/>
          <w:bCs/>
          <w:kern w:val="32"/>
          <w:szCs w:val="20"/>
        </w:rPr>
        <w:t xml:space="preserve">je povinen objednateli služby poskytnout včetně veškeré dokumentace, která je nezbytná k tomu, aby služby mohly sloužit svému účelu. </w:t>
      </w:r>
    </w:p>
    <w:p w14:paraId="7D025819" w14:textId="77777777" w:rsidR="004433E4" w:rsidRPr="006D0812" w:rsidRDefault="001A7B97" w:rsidP="004433E4">
      <w:pPr>
        <w:pStyle w:val="Heading-Number-ContractCzechRadio"/>
      </w:pPr>
      <w:r w:rsidRPr="006D0812">
        <w:t>Místo a doba plnění</w:t>
      </w:r>
    </w:p>
    <w:p w14:paraId="5DFABA6E" w14:textId="77777777" w:rsidR="004433E4" w:rsidRPr="00D64E8D" w:rsidRDefault="001A7B97" w:rsidP="004433E4">
      <w:pPr>
        <w:pStyle w:val="ListNumber-ContractCzechRadio"/>
      </w:pPr>
      <w:r>
        <w:rPr>
          <w:rFonts w:cs="Arial"/>
          <w:szCs w:val="20"/>
        </w:rPr>
        <w:t xml:space="preserve">Pokud se smluvní strany nedohodly písemně jinak, </w:t>
      </w:r>
      <w:r w:rsidRPr="00D64E8D">
        <w:t xml:space="preserve">místem poskytování služeb je </w:t>
      </w:r>
      <w:r w:rsidRPr="00DA5455">
        <w:rPr>
          <w:rFonts w:cs="Arial"/>
          <w:b/>
          <w:szCs w:val="20"/>
          <w:highlight w:val="lightGray"/>
        </w:rPr>
        <w:t>[DOPLNIT]</w:t>
      </w:r>
      <w:r w:rsidRPr="00DA5455">
        <w:rPr>
          <w:rFonts w:cs="Arial"/>
          <w:szCs w:val="20"/>
          <w:highlight w:val="lightGray"/>
        </w:rPr>
        <w:t>.</w:t>
      </w:r>
    </w:p>
    <w:p w14:paraId="76CEF7D5" w14:textId="77777777" w:rsidR="004433E4" w:rsidRPr="00D64E8D" w:rsidRDefault="001A7B97" w:rsidP="004433E4">
      <w:pPr>
        <w:pStyle w:val="ListNumber-ContractCzechRadio"/>
      </w:pPr>
      <w:r w:rsidRPr="00D64E8D">
        <w:lastRenderedPageBreak/>
        <w:t xml:space="preserve">Poskytovatel se zavazuje poskytnout služby nejpozději do </w:t>
      </w:r>
      <w:r w:rsidRPr="00DA5455">
        <w:rPr>
          <w:b/>
          <w:highlight w:val="lightGray"/>
        </w:rPr>
        <w:t>[DOPLNIT]</w:t>
      </w:r>
      <w:r w:rsidRPr="00D64E8D">
        <w:rPr>
          <w:b/>
        </w:rPr>
        <w:t xml:space="preserve"> </w:t>
      </w:r>
      <w:r w:rsidRPr="00D64E8D">
        <w:rPr>
          <w:rFonts w:cs="Arial"/>
          <w:b/>
          <w:szCs w:val="20"/>
        </w:rPr>
        <w:t>ode dne účinnosti této smlouvy</w:t>
      </w:r>
      <w:r w:rsidRPr="00D64E8D">
        <w:rPr>
          <w:rFonts w:cs="Arial"/>
          <w:szCs w:val="20"/>
        </w:rPr>
        <w:t xml:space="preserve">. </w:t>
      </w:r>
      <w:r w:rsidRPr="00D64E8D">
        <w:t xml:space="preserve">Na přesném datu započetí poskytování služeb a na způsobu jejich poskytování je poskytovatel povinen se předem písemně dohodnout s objednatelem. </w:t>
      </w:r>
    </w:p>
    <w:p w14:paraId="7D069977" w14:textId="77777777" w:rsidR="004433E4" w:rsidRPr="00D64E8D" w:rsidRDefault="001A7B97" w:rsidP="004433E4">
      <w:pPr>
        <w:pStyle w:val="Heading-Number-ContractCzechRadio"/>
      </w:pPr>
      <w:r w:rsidRPr="00D64E8D">
        <w:t>Cena služeb</w:t>
      </w:r>
    </w:p>
    <w:p w14:paraId="013A6A70" w14:textId="77777777" w:rsidR="004433E4" w:rsidRPr="00D64E8D" w:rsidRDefault="001A7B97" w:rsidP="004433E4">
      <w:pPr>
        <w:pStyle w:val="ListNumber-ContractCzechRadio"/>
      </w:pPr>
      <w:r w:rsidRPr="00D64E8D">
        <w:t xml:space="preserve">Cena služeb je stanovena nabídkou poskytovatele a činí </w:t>
      </w:r>
      <w:r w:rsidRPr="00DA5455">
        <w:rPr>
          <w:rFonts w:cs="Arial"/>
          <w:b/>
          <w:szCs w:val="20"/>
          <w:highlight w:val="lightGray"/>
        </w:rPr>
        <w:t>[DOPLNIT</w:t>
      </w:r>
      <w:proofErr w:type="gramStart"/>
      <w:r w:rsidRPr="00D64E8D">
        <w:rPr>
          <w:rFonts w:cs="Arial"/>
          <w:b/>
          <w:szCs w:val="20"/>
        </w:rPr>
        <w:t>],-</w:t>
      </w:r>
      <w:proofErr w:type="gramEnd"/>
      <w:r w:rsidRPr="00D64E8D">
        <w:rPr>
          <w:rFonts w:cs="Arial"/>
          <w:b/>
          <w:szCs w:val="20"/>
        </w:rPr>
        <w:t xml:space="preserve"> </w:t>
      </w:r>
      <w:r w:rsidRPr="00D64E8D">
        <w:rPr>
          <w:b/>
        </w:rPr>
        <w:t>Kč bez DPH</w:t>
      </w:r>
      <w:r w:rsidRPr="00D64E8D">
        <w:t xml:space="preserve">. Cena s DPH činí </w:t>
      </w:r>
      <w:r w:rsidRPr="00D64E8D">
        <w:rPr>
          <w:rFonts w:cs="Arial"/>
          <w:szCs w:val="20"/>
        </w:rPr>
        <w:t>[</w:t>
      </w:r>
      <w:r w:rsidRPr="00F30A38">
        <w:rPr>
          <w:rFonts w:cs="Arial"/>
          <w:szCs w:val="20"/>
          <w:highlight w:val="lightGray"/>
        </w:rPr>
        <w:t>DOPLNIT</w:t>
      </w:r>
      <w:proofErr w:type="gramStart"/>
      <w:r w:rsidRPr="00D64E8D">
        <w:rPr>
          <w:rFonts w:cs="Arial"/>
          <w:szCs w:val="20"/>
        </w:rPr>
        <w:t>],-</w:t>
      </w:r>
      <w:proofErr w:type="gramEnd"/>
      <w:r w:rsidRPr="00D64E8D">
        <w:rPr>
          <w:rFonts w:cs="Arial"/>
          <w:szCs w:val="20"/>
        </w:rPr>
        <w:t xml:space="preserve"> </w:t>
      </w:r>
      <w:r w:rsidRPr="00D64E8D">
        <w:t>Kč. Cena služeb a platební podmínky jsou sjednány v souladu s rámcovou dohodou. Způsob výpočtu ceny služeb je uveden v příloze této smlouvy.</w:t>
      </w:r>
    </w:p>
    <w:p w14:paraId="3911F612" w14:textId="77777777" w:rsidR="004433E4" w:rsidRPr="00D64E8D" w:rsidRDefault="001A7B97" w:rsidP="004433E4">
      <w:pPr>
        <w:pStyle w:val="ListNumber-ContractCzechRadio"/>
      </w:pPr>
      <w:r w:rsidRPr="00D64E8D">
        <w:t>Celková cena dle předchozího odstavce je konečná a zahrnuje veškeré náklady poskytovatele související s poskytováním služeb dle této smlouvy (např. doprava do místa plnění, navrácení místa poskytování služeb do původního stavu, náklady na likvidaci vzniklých odpadů a další náklady nezbytné k řádnému poskytování služeb).</w:t>
      </w:r>
    </w:p>
    <w:p w14:paraId="0119F0E7" w14:textId="77777777" w:rsidR="004433E4" w:rsidRPr="00D64E8D" w:rsidRDefault="001A7B97" w:rsidP="004433E4">
      <w:pPr>
        <w:pStyle w:val="Heading-Number-ContractCzechRadio"/>
      </w:pPr>
      <w:r w:rsidRPr="00D64E8D">
        <w:t>Závěrečná ustanovení</w:t>
      </w:r>
    </w:p>
    <w:p w14:paraId="5B3B7D1F" w14:textId="77777777" w:rsidR="004433E4" w:rsidRPr="00D64E8D" w:rsidRDefault="001A7B97" w:rsidP="004433E4">
      <w:pPr>
        <w:pStyle w:val="ListNumber-ContractCzechRadio"/>
      </w:pPr>
      <w:r w:rsidRPr="00D64E8D">
        <w:t xml:space="preserve">Tato smlouva se uzavírá a nabývá platnosti dnem jejího podpisu oběma smluvními stranami a účinnosti dnem jejího uveřejnění v registru smluv </w:t>
      </w:r>
      <w:r w:rsidRPr="00D64E8D">
        <w:rPr>
          <w:rFonts w:cs="Arial"/>
          <w:szCs w:val="20"/>
        </w:rPr>
        <w:t>v souladu se zákonem č. 340/2015 Sb., o zvláštních podmínkách účinnosti některých smluv, uveřejňování těchto smluv a o registru smluv (zákon o registru smluv), ve znění pozdějších předpisů.</w:t>
      </w:r>
      <w:r w:rsidRPr="00D64E8D">
        <w:t xml:space="preserve"> Uveřejnění smlouvy v registru smluv zajistí objednatel.</w:t>
      </w:r>
    </w:p>
    <w:p w14:paraId="143BF8BD" w14:textId="77777777" w:rsidR="004433E4" w:rsidRPr="00D64E8D" w:rsidRDefault="001A7B97" w:rsidP="004433E4">
      <w:pPr>
        <w:pStyle w:val="ListNumber-ContractCzechRadio"/>
      </w:pPr>
      <w:r w:rsidRPr="00D64E8D">
        <w:rPr>
          <w:rFonts w:eastAsia="Times New Roman" w:cs="Arial"/>
          <w:bCs/>
          <w:kern w:val="32"/>
          <w:szCs w:val="20"/>
        </w:rPr>
        <w:t>Smluvní strany výslovně sjednávají, že právem rozhodným pro tuto smlouvu je právo České republiky. Práva a povinnosti smluvních stran touto smlouvou neupravená se řídí zejm. rámcovou dohodou a příslušnými ustanoveními OZ.</w:t>
      </w:r>
    </w:p>
    <w:p w14:paraId="5BC22DDF" w14:textId="77777777" w:rsidR="004433E4" w:rsidRPr="00D64E8D" w:rsidRDefault="001A7B97" w:rsidP="004433E4">
      <w:pPr>
        <w:pStyle w:val="ListNumber-ContractCzechRadio"/>
      </w:pPr>
      <w:r w:rsidRPr="00D64E8D">
        <w:t>Bude-li v této smlouvě použit jakýkoli pojem, aniž by byl smlouvou zvlášť definován, potom bude mít význam, který mu dává rámcová dohoda.</w:t>
      </w:r>
    </w:p>
    <w:p w14:paraId="43669B3A" w14:textId="77777777" w:rsidR="004433E4" w:rsidRPr="00D64E8D" w:rsidRDefault="001A7B97" w:rsidP="004433E4">
      <w:pPr>
        <w:pStyle w:val="ListNumber-ContractCzechRadio"/>
      </w:pPr>
      <w:r w:rsidRPr="00D64E8D">
        <w:t>Tato smlouva je vyhotovena ve třech stejnopisech s platností originálu, z nichž objednatel obdrží dva a poskytovatel jeden. V případě, že bude smlouva uzavřena na dálku za využití elektronických prostředků, zašle smluvní strana, jenž smlouvu podepisuje jako poslední, jeden originál smlouvy spolu s jejími přílohami druhé smluvní straně.</w:t>
      </w:r>
    </w:p>
    <w:p w14:paraId="525DEA65" w14:textId="77777777" w:rsidR="004433E4" w:rsidRPr="00D64E8D" w:rsidRDefault="001A7B97" w:rsidP="004433E4">
      <w:pPr>
        <w:pStyle w:val="ListNumber-ContractCzechRadio"/>
      </w:pPr>
      <w:r w:rsidRPr="00D64E8D">
        <w:t>Nedílnou součástí této smlouvy je její:</w:t>
      </w:r>
    </w:p>
    <w:p w14:paraId="77F5F4DD" w14:textId="77777777" w:rsidR="004433E4" w:rsidRPr="00D64E8D" w:rsidRDefault="001A7B97" w:rsidP="004433E4">
      <w:pPr>
        <w:pStyle w:val="Heading-Number-ContractCzechRadio"/>
        <w:numPr>
          <w:ilvl w:val="0"/>
          <w:numId w:val="0"/>
        </w:numPr>
        <w:ind w:left="312"/>
        <w:jc w:val="left"/>
        <w:rPr>
          <w:b w:val="0"/>
        </w:rPr>
      </w:pPr>
      <w:r w:rsidRPr="00D64E8D">
        <w:rPr>
          <w:b w:val="0"/>
        </w:rPr>
        <w:t xml:space="preserve">Příloha č. </w:t>
      </w:r>
      <w:r>
        <w:rPr>
          <w:b w:val="0"/>
        </w:rPr>
        <w:t>1</w:t>
      </w:r>
      <w:r w:rsidRPr="00D64E8D">
        <w:rPr>
          <w:b w:val="0"/>
        </w:rPr>
        <w:t xml:space="preserve"> - Specifikace služeb a ceny;</w:t>
      </w:r>
    </w:p>
    <w:p w14:paraId="31BFA9C3" w14:textId="77777777" w:rsidR="004433E4" w:rsidRPr="00D64E8D" w:rsidRDefault="001A7B97" w:rsidP="004433E4">
      <w:pPr>
        <w:pStyle w:val="ListNumber-ContractCzechRadio"/>
        <w:numPr>
          <w:ilvl w:val="0"/>
          <w:numId w:val="0"/>
        </w:numPr>
        <w:ind w:left="312"/>
      </w:pPr>
      <w:r w:rsidRPr="00D64E8D">
        <w:t xml:space="preserve">Příloha č. </w:t>
      </w:r>
      <w:r>
        <w:t>2</w:t>
      </w:r>
      <w:r w:rsidRPr="00D64E8D">
        <w:t xml:space="preserve"> - Protokol o poskytnutí služeb.</w:t>
      </w:r>
    </w:p>
    <w:p w14:paraId="20E071D6" w14:textId="77777777" w:rsidR="004433E4" w:rsidRPr="00D64E8D" w:rsidRDefault="004433E4" w:rsidP="004433E4">
      <w:pPr>
        <w:pStyle w:val="ListNumber-ContractCzechRadio"/>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3"/>
      </w:tblGrid>
      <w:tr w:rsidR="00B72FF5" w14:paraId="2339122F" w14:textId="77777777" w:rsidTr="00041472">
        <w:tc>
          <w:tcPr>
            <w:tcW w:w="4366" w:type="dxa"/>
            <w:tcBorders>
              <w:top w:val="single" w:sz="4" w:space="0" w:color="auto"/>
              <w:left w:val="single" w:sz="4" w:space="0" w:color="auto"/>
              <w:bottom w:val="single" w:sz="4" w:space="0" w:color="auto"/>
              <w:right w:val="single" w:sz="4" w:space="0" w:color="auto"/>
            </w:tcBorders>
            <w:shd w:val="clear" w:color="auto" w:fill="auto"/>
          </w:tcPr>
          <w:p w14:paraId="5D7BE9F8" w14:textId="77777777" w:rsidR="004433E4" w:rsidRPr="00D64E8D" w:rsidRDefault="001A7B97" w:rsidP="00041472">
            <w:pPr>
              <w:pStyle w:val="Zvr"/>
              <w:tabs>
                <w:tab w:val="clear" w:pos="312"/>
                <w:tab w:val="clear" w:pos="624"/>
                <w:tab w:val="left" w:pos="708"/>
              </w:tabs>
              <w:spacing w:before="0"/>
              <w:jc w:val="center"/>
              <w:rPr>
                <w:bCs/>
              </w:rPr>
            </w:pPr>
            <w:r w:rsidRPr="00D64E8D">
              <w:rPr>
                <w:bCs/>
              </w:rPr>
              <w:t xml:space="preserve">V Praze </w:t>
            </w:r>
            <w:proofErr w:type="gramStart"/>
            <w:r w:rsidRPr="00D64E8D">
              <w:rPr>
                <w:bCs/>
              </w:rPr>
              <w:t xml:space="preserve">dne </w:t>
            </w:r>
            <w:r w:rsidRPr="00D64E8D">
              <w:t xml:space="preserve"> </w:t>
            </w:r>
            <w:r w:rsidRPr="00DA5455">
              <w:rPr>
                <w:rFonts w:cs="Arial"/>
                <w:highlight w:val="lightGray"/>
              </w:rPr>
              <w:t>[</w:t>
            </w:r>
            <w:proofErr w:type="gramEnd"/>
            <w:r w:rsidRPr="00DA5455">
              <w:rPr>
                <w:rFonts w:cs="Arial"/>
                <w:highlight w:val="lightGray"/>
              </w:rPr>
              <w:t>DOPLNIT]</w:t>
            </w:r>
          </w:p>
        </w:tc>
        <w:tc>
          <w:tcPr>
            <w:tcW w:w="4366" w:type="dxa"/>
            <w:tcBorders>
              <w:top w:val="single" w:sz="4" w:space="0" w:color="auto"/>
              <w:left w:val="single" w:sz="4" w:space="0" w:color="auto"/>
              <w:bottom w:val="single" w:sz="4" w:space="0" w:color="auto"/>
              <w:right w:val="single" w:sz="4" w:space="0" w:color="auto"/>
            </w:tcBorders>
            <w:shd w:val="clear" w:color="auto" w:fill="auto"/>
          </w:tcPr>
          <w:p w14:paraId="75CBB704" w14:textId="77777777" w:rsidR="004433E4" w:rsidRPr="00D64E8D" w:rsidRDefault="001A7B97" w:rsidP="00041472">
            <w:pPr>
              <w:pStyle w:val="Zvr"/>
              <w:tabs>
                <w:tab w:val="clear" w:pos="312"/>
                <w:tab w:val="clear" w:pos="624"/>
                <w:tab w:val="left" w:pos="708"/>
              </w:tabs>
              <w:spacing w:before="0"/>
              <w:jc w:val="center"/>
              <w:rPr>
                <w:bCs/>
              </w:rPr>
            </w:pPr>
            <w:proofErr w:type="gramStart"/>
            <w:r w:rsidRPr="00D64E8D">
              <w:rPr>
                <w:bCs/>
              </w:rPr>
              <w:t xml:space="preserve">V </w:t>
            </w:r>
            <w:r w:rsidRPr="00D64E8D">
              <w:t xml:space="preserve"> </w:t>
            </w:r>
            <w:r w:rsidRPr="00DA5455">
              <w:rPr>
                <w:rFonts w:cs="Arial"/>
                <w:highlight w:val="lightGray"/>
              </w:rPr>
              <w:t>DOPLNIT</w:t>
            </w:r>
            <w:proofErr w:type="gramEnd"/>
            <w:r w:rsidRPr="00D64E8D">
              <w:rPr>
                <w:bCs/>
              </w:rPr>
              <w:t xml:space="preserve"> dne </w:t>
            </w:r>
            <w:r w:rsidRPr="00D64E8D">
              <w:rPr>
                <w:rFonts w:cs="Arial"/>
              </w:rPr>
              <w:t>[</w:t>
            </w:r>
            <w:r w:rsidRPr="00DA5455">
              <w:rPr>
                <w:rFonts w:cs="Arial"/>
                <w:highlight w:val="lightGray"/>
              </w:rPr>
              <w:t>DOPLNIT</w:t>
            </w:r>
            <w:r w:rsidRPr="00D64E8D">
              <w:rPr>
                <w:rFonts w:cs="Arial"/>
              </w:rPr>
              <w:t>]</w:t>
            </w:r>
          </w:p>
        </w:tc>
      </w:tr>
      <w:tr w:rsidR="00B72FF5" w14:paraId="1F223C9F" w14:textId="77777777" w:rsidTr="00041472">
        <w:tc>
          <w:tcPr>
            <w:tcW w:w="4366" w:type="dxa"/>
            <w:tcBorders>
              <w:top w:val="single" w:sz="4" w:space="0" w:color="auto"/>
              <w:left w:val="single" w:sz="4" w:space="0" w:color="auto"/>
              <w:bottom w:val="single" w:sz="4" w:space="0" w:color="auto"/>
              <w:right w:val="single" w:sz="4" w:space="0" w:color="auto"/>
            </w:tcBorders>
            <w:shd w:val="clear" w:color="auto" w:fill="auto"/>
          </w:tcPr>
          <w:p w14:paraId="5F7B671E" w14:textId="77777777" w:rsidR="004433E4" w:rsidRPr="00D64E8D" w:rsidRDefault="004433E4" w:rsidP="00041472">
            <w:pPr>
              <w:pStyle w:val="Zvr"/>
              <w:tabs>
                <w:tab w:val="clear" w:pos="312"/>
                <w:tab w:val="clear" w:pos="624"/>
                <w:tab w:val="left" w:pos="708"/>
              </w:tabs>
              <w:spacing w:before="0"/>
              <w:jc w:val="center"/>
              <w:rPr>
                <w:rStyle w:val="Siln"/>
              </w:rPr>
            </w:pPr>
          </w:p>
          <w:p w14:paraId="1C2FE622" w14:textId="77777777" w:rsidR="004433E4" w:rsidRPr="00D64E8D" w:rsidRDefault="004433E4" w:rsidP="00041472">
            <w:pPr>
              <w:pStyle w:val="Zvr"/>
              <w:tabs>
                <w:tab w:val="clear" w:pos="312"/>
                <w:tab w:val="clear" w:pos="624"/>
                <w:tab w:val="left" w:pos="708"/>
              </w:tabs>
              <w:spacing w:before="0"/>
              <w:jc w:val="center"/>
              <w:rPr>
                <w:rStyle w:val="Siln"/>
              </w:rPr>
            </w:pPr>
          </w:p>
          <w:p w14:paraId="749C5FF8" w14:textId="77777777" w:rsidR="004433E4" w:rsidRPr="00D64E8D" w:rsidRDefault="004433E4" w:rsidP="00041472">
            <w:pPr>
              <w:pStyle w:val="Zvr"/>
              <w:tabs>
                <w:tab w:val="clear" w:pos="312"/>
                <w:tab w:val="clear" w:pos="624"/>
                <w:tab w:val="left" w:pos="708"/>
              </w:tabs>
              <w:spacing w:before="0"/>
              <w:jc w:val="center"/>
              <w:rPr>
                <w:rStyle w:val="Siln"/>
              </w:rPr>
            </w:pPr>
          </w:p>
          <w:p w14:paraId="2E1AA116" w14:textId="77777777" w:rsidR="004433E4" w:rsidRPr="00D64E8D" w:rsidRDefault="004433E4" w:rsidP="00041472">
            <w:pPr>
              <w:pStyle w:val="Zvr"/>
              <w:tabs>
                <w:tab w:val="clear" w:pos="312"/>
                <w:tab w:val="clear" w:pos="624"/>
                <w:tab w:val="left" w:pos="708"/>
              </w:tabs>
              <w:spacing w:before="0"/>
              <w:jc w:val="center"/>
              <w:rPr>
                <w:rStyle w:val="Siln"/>
              </w:rPr>
            </w:pPr>
          </w:p>
          <w:p w14:paraId="4EA2835C" w14:textId="77777777" w:rsidR="004433E4" w:rsidRPr="00D64E8D" w:rsidRDefault="001A7B97" w:rsidP="00041472">
            <w:pPr>
              <w:pStyle w:val="Zvr"/>
              <w:tabs>
                <w:tab w:val="clear" w:pos="312"/>
                <w:tab w:val="clear" w:pos="624"/>
                <w:tab w:val="left" w:pos="708"/>
              </w:tabs>
              <w:spacing w:before="0"/>
              <w:jc w:val="center"/>
              <w:rPr>
                <w:rStyle w:val="Siln"/>
              </w:rPr>
            </w:pPr>
            <w:r w:rsidRPr="00D64E8D">
              <w:rPr>
                <w:rStyle w:val="Siln"/>
              </w:rPr>
              <w:t>Za objednatele</w:t>
            </w:r>
          </w:p>
          <w:p w14:paraId="4B964D5E" w14:textId="77777777" w:rsidR="004433E4" w:rsidRPr="00D64E8D" w:rsidRDefault="001A7B97" w:rsidP="00041472">
            <w:pPr>
              <w:pStyle w:val="Zvr"/>
              <w:tabs>
                <w:tab w:val="clear" w:pos="312"/>
                <w:tab w:val="clear" w:pos="624"/>
                <w:tab w:val="left" w:pos="708"/>
              </w:tabs>
              <w:spacing w:before="0"/>
              <w:jc w:val="center"/>
              <w:rPr>
                <w:b/>
                <w:highlight w:val="lightGray"/>
              </w:rPr>
            </w:pPr>
            <w:r w:rsidRPr="00D64E8D">
              <w:rPr>
                <w:b/>
                <w:highlight w:val="lightGray"/>
              </w:rPr>
              <w:t>[DOPLNIT JMÉNO A PŘÍJMENÍ]</w:t>
            </w:r>
          </w:p>
          <w:p w14:paraId="6022ED08" w14:textId="77777777" w:rsidR="004433E4" w:rsidRPr="00D64E8D" w:rsidRDefault="001A7B97" w:rsidP="00041472">
            <w:pPr>
              <w:pStyle w:val="Zvr"/>
              <w:tabs>
                <w:tab w:val="clear" w:pos="312"/>
                <w:tab w:val="clear" w:pos="624"/>
                <w:tab w:val="left" w:pos="708"/>
              </w:tabs>
              <w:spacing w:before="0"/>
              <w:jc w:val="center"/>
              <w:rPr>
                <w:rStyle w:val="Siln"/>
              </w:rPr>
            </w:pPr>
            <w:r w:rsidRPr="00D64E8D">
              <w:rPr>
                <w:rFonts w:cs="Arial"/>
                <w:b/>
                <w:highlight w:val="lightGray"/>
              </w:rPr>
              <w:t>[DOPLNIT PRACOVNÍ POZICI]</w:t>
            </w:r>
          </w:p>
        </w:tc>
        <w:tc>
          <w:tcPr>
            <w:tcW w:w="4366" w:type="dxa"/>
            <w:tcBorders>
              <w:top w:val="single" w:sz="4" w:space="0" w:color="auto"/>
              <w:left w:val="single" w:sz="4" w:space="0" w:color="auto"/>
              <w:bottom w:val="single" w:sz="4" w:space="0" w:color="auto"/>
              <w:right w:val="single" w:sz="4" w:space="0" w:color="auto"/>
            </w:tcBorders>
            <w:shd w:val="clear" w:color="auto" w:fill="auto"/>
          </w:tcPr>
          <w:p w14:paraId="36EC3C99" w14:textId="77777777" w:rsidR="004433E4" w:rsidRPr="00D64E8D" w:rsidRDefault="004433E4" w:rsidP="00041472">
            <w:pPr>
              <w:pStyle w:val="Zvr"/>
              <w:tabs>
                <w:tab w:val="clear" w:pos="312"/>
                <w:tab w:val="clear" w:pos="624"/>
                <w:tab w:val="left" w:pos="708"/>
              </w:tabs>
              <w:spacing w:before="0"/>
              <w:jc w:val="center"/>
              <w:rPr>
                <w:rStyle w:val="Siln"/>
              </w:rPr>
            </w:pPr>
          </w:p>
          <w:p w14:paraId="1FDD9A9E" w14:textId="77777777" w:rsidR="004433E4" w:rsidRPr="00D64E8D" w:rsidRDefault="004433E4" w:rsidP="00041472">
            <w:pPr>
              <w:pStyle w:val="Zvr"/>
              <w:tabs>
                <w:tab w:val="clear" w:pos="312"/>
                <w:tab w:val="clear" w:pos="624"/>
                <w:tab w:val="left" w:pos="708"/>
              </w:tabs>
              <w:spacing w:before="0"/>
              <w:jc w:val="center"/>
              <w:rPr>
                <w:rStyle w:val="Siln"/>
              </w:rPr>
            </w:pPr>
          </w:p>
          <w:p w14:paraId="13815B7E" w14:textId="77777777" w:rsidR="004433E4" w:rsidRPr="00D64E8D" w:rsidRDefault="004433E4" w:rsidP="00041472">
            <w:pPr>
              <w:pStyle w:val="Zvr"/>
              <w:tabs>
                <w:tab w:val="clear" w:pos="312"/>
                <w:tab w:val="clear" w:pos="624"/>
                <w:tab w:val="left" w:pos="708"/>
              </w:tabs>
              <w:spacing w:before="0"/>
              <w:jc w:val="center"/>
              <w:rPr>
                <w:rStyle w:val="Siln"/>
              </w:rPr>
            </w:pPr>
          </w:p>
          <w:p w14:paraId="649FBE2C" w14:textId="77777777" w:rsidR="004433E4" w:rsidRPr="00D64E8D" w:rsidRDefault="004433E4" w:rsidP="00041472">
            <w:pPr>
              <w:pStyle w:val="Zvr"/>
              <w:tabs>
                <w:tab w:val="clear" w:pos="312"/>
                <w:tab w:val="clear" w:pos="624"/>
                <w:tab w:val="left" w:pos="708"/>
              </w:tabs>
              <w:spacing w:before="0"/>
              <w:jc w:val="center"/>
              <w:rPr>
                <w:rStyle w:val="Siln"/>
              </w:rPr>
            </w:pPr>
          </w:p>
          <w:p w14:paraId="5F4F902C" w14:textId="77777777" w:rsidR="004433E4" w:rsidRPr="00D64E8D" w:rsidRDefault="001A7B97" w:rsidP="00041472">
            <w:pPr>
              <w:pStyle w:val="Zvr"/>
              <w:tabs>
                <w:tab w:val="clear" w:pos="312"/>
                <w:tab w:val="clear" w:pos="624"/>
                <w:tab w:val="left" w:pos="708"/>
              </w:tabs>
              <w:spacing w:before="0"/>
              <w:jc w:val="center"/>
              <w:rPr>
                <w:rStyle w:val="Siln"/>
              </w:rPr>
            </w:pPr>
            <w:r w:rsidRPr="00D64E8D">
              <w:rPr>
                <w:rStyle w:val="Siln"/>
              </w:rPr>
              <w:t xml:space="preserve">Za </w:t>
            </w:r>
            <w:r>
              <w:rPr>
                <w:rStyle w:val="Siln"/>
              </w:rPr>
              <w:t>poskytovatele</w:t>
            </w:r>
          </w:p>
          <w:p w14:paraId="0A5AE14C" w14:textId="77777777" w:rsidR="004433E4" w:rsidRPr="00D64E8D" w:rsidRDefault="001A7B97" w:rsidP="00041472">
            <w:pPr>
              <w:pStyle w:val="Zvr"/>
              <w:tabs>
                <w:tab w:val="clear" w:pos="312"/>
                <w:tab w:val="clear" w:pos="624"/>
                <w:tab w:val="left" w:pos="708"/>
              </w:tabs>
              <w:spacing w:before="0"/>
              <w:jc w:val="center"/>
              <w:rPr>
                <w:b/>
                <w:highlight w:val="lightGray"/>
              </w:rPr>
            </w:pPr>
            <w:r w:rsidRPr="00D64E8D">
              <w:rPr>
                <w:b/>
                <w:highlight w:val="lightGray"/>
              </w:rPr>
              <w:t>[DOPLNIT JMÉNO A PŘÍJMENÍ]</w:t>
            </w:r>
          </w:p>
          <w:p w14:paraId="5B81D702" w14:textId="77777777" w:rsidR="004433E4" w:rsidRPr="008F304A" w:rsidRDefault="001A7B97" w:rsidP="00041472">
            <w:pPr>
              <w:pStyle w:val="Zvr"/>
              <w:tabs>
                <w:tab w:val="clear" w:pos="312"/>
                <w:tab w:val="clear" w:pos="624"/>
                <w:tab w:val="left" w:pos="708"/>
              </w:tabs>
              <w:spacing w:before="0"/>
              <w:jc w:val="center"/>
              <w:rPr>
                <w:rStyle w:val="Siln"/>
              </w:rPr>
            </w:pPr>
            <w:r w:rsidRPr="00D64E8D">
              <w:rPr>
                <w:rFonts w:cs="Arial"/>
                <w:b/>
                <w:highlight w:val="lightGray"/>
              </w:rPr>
              <w:t>[DOPLNIT PRACOVNÍ POZICI]</w:t>
            </w:r>
          </w:p>
        </w:tc>
      </w:tr>
    </w:tbl>
    <w:p w14:paraId="51074C8A" w14:textId="77777777" w:rsidR="00A20814" w:rsidRDefault="00A20814" w:rsidP="004433E4">
      <w:pPr>
        <w:pStyle w:val="SubjectName-ContractCzechRadio"/>
        <w:jc w:val="center"/>
      </w:pPr>
    </w:p>
    <w:p w14:paraId="27ED25DC" w14:textId="77777777" w:rsidR="00A20814" w:rsidRDefault="00A20814" w:rsidP="004433E4">
      <w:pPr>
        <w:pStyle w:val="SubjectName-ContractCzechRadio"/>
        <w:jc w:val="center"/>
      </w:pPr>
    </w:p>
    <w:p w14:paraId="503E25AD" w14:textId="77777777" w:rsidR="00A20814" w:rsidRDefault="00A20814" w:rsidP="004433E4">
      <w:pPr>
        <w:pStyle w:val="SubjectName-ContractCzechRadio"/>
        <w:jc w:val="center"/>
      </w:pPr>
    </w:p>
    <w:p w14:paraId="367B0F96" w14:textId="77777777" w:rsidR="00A20814" w:rsidRDefault="00A20814" w:rsidP="004433E4">
      <w:pPr>
        <w:pStyle w:val="SubjectName-ContractCzechRadio"/>
        <w:jc w:val="center"/>
      </w:pPr>
    </w:p>
    <w:p w14:paraId="6429C7F0" w14:textId="774B2D3A" w:rsidR="004433E4" w:rsidRPr="006D0812" w:rsidRDefault="001A7B97" w:rsidP="004433E4">
      <w:pPr>
        <w:pStyle w:val="SubjectName-ContractCzechRadio"/>
        <w:jc w:val="center"/>
      </w:pPr>
      <w:r>
        <w:lastRenderedPageBreak/>
        <w:t>P</w:t>
      </w:r>
      <w:r w:rsidRPr="006D0812">
        <w:t>ŘÍLOHA</w:t>
      </w:r>
      <w:r>
        <w:t xml:space="preserve"> č.</w:t>
      </w:r>
      <w:r w:rsidR="005104F5">
        <w:t xml:space="preserve"> </w:t>
      </w:r>
      <w:proofErr w:type="gramStart"/>
      <w:r w:rsidR="005104F5">
        <w:t>2</w:t>
      </w:r>
      <w:r>
        <w:t xml:space="preserve">  </w:t>
      </w:r>
      <w:r w:rsidRPr="006D0812">
        <w:t>–</w:t>
      </w:r>
      <w:proofErr w:type="gramEnd"/>
      <w:r w:rsidRPr="006D0812">
        <w:t xml:space="preserve"> </w:t>
      </w:r>
      <w:r w:rsidR="003F2B5F">
        <w:t xml:space="preserve">VZOR - </w:t>
      </w:r>
      <w:r w:rsidRPr="006D0812">
        <w:t xml:space="preserve">PROTOKOL O </w:t>
      </w:r>
      <w:r>
        <w:t>POSKYTNUTÍ SLUŽEB</w:t>
      </w:r>
    </w:p>
    <w:p w14:paraId="30D88698" w14:textId="77777777" w:rsidR="004433E4" w:rsidRPr="006D0812" w:rsidRDefault="001A7B97" w:rsidP="004433E4">
      <w:pPr>
        <w:pStyle w:val="SubjectName-ContractCzechRadio"/>
      </w:pPr>
      <w:r w:rsidRPr="006D0812">
        <w:t>Český rozhlas</w:t>
      </w:r>
    </w:p>
    <w:p w14:paraId="7DB04E4E" w14:textId="77777777" w:rsidR="004433E4" w:rsidRPr="006D0812" w:rsidRDefault="001A7B97" w:rsidP="004433E4">
      <w:pPr>
        <w:pStyle w:val="SubjectSpecification-ContractCzechRadio"/>
      </w:pPr>
      <w:r w:rsidRPr="006D0812">
        <w:t>IČ</w:t>
      </w:r>
      <w:r>
        <w:t>O</w:t>
      </w:r>
      <w:r w:rsidRPr="006D0812">
        <w:t xml:space="preserve"> 45245053, DIČ CZ45245053</w:t>
      </w:r>
    </w:p>
    <w:p w14:paraId="6FB90569" w14:textId="77777777" w:rsidR="004433E4" w:rsidRPr="008653F5" w:rsidRDefault="001A7B97" w:rsidP="004433E4">
      <w:pPr>
        <w:pStyle w:val="SubjectSpecification-ContractCzechRadio"/>
      </w:pPr>
      <w:r w:rsidRPr="008653F5">
        <w:t xml:space="preserve">zástupce pro věcná jednání </w:t>
      </w:r>
      <w:r w:rsidRPr="008653F5">
        <w:tab/>
      </w:r>
      <w:r>
        <w:rPr>
          <w:rFonts w:cs="Arial"/>
          <w:szCs w:val="20"/>
        </w:rPr>
        <w:t>Jitka Brennerová</w:t>
      </w:r>
    </w:p>
    <w:p w14:paraId="28118FBF" w14:textId="77777777" w:rsidR="004433E4" w:rsidRPr="008653F5" w:rsidRDefault="001A7B97" w:rsidP="004433E4">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6C7442">
        <w:t>734</w:t>
      </w:r>
      <w:r>
        <w:t> </w:t>
      </w:r>
      <w:r w:rsidRPr="006C7442">
        <w:t>353</w:t>
      </w:r>
      <w:r>
        <w:t xml:space="preserve"> </w:t>
      </w:r>
      <w:r w:rsidRPr="006C7442">
        <w:t>940</w:t>
      </w:r>
    </w:p>
    <w:p w14:paraId="44C45CF1" w14:textId="77777777" w:rsidR="004433E4" w:rsidRPr="008653F5" w:rsidRDefault="001A7B97" w:rsidP="004433E4">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t>jitka.brennerova</w:t>
      </w:r>
      <w:r w:rsidRPr="008653F5">
        <w:rPr>
          <w:rFonts w:cs="Arial"/>
          <w:szCs w:val="20"/>
        </w:rPr>
        <w:t>@</w:t>
      </w:r>
      <w:r w:rsidRPr="008653F5">
        <w:t>rozhlas.cz</w:t>
      </w:r>
    </w:p>
    <w:p w14:paraId="3C2E5920" w14:textId="77777777" w:rsidR="004433E4" w:rsidRPr="008653F5" w:rsidRDefault="001A7B97" w:rsidP="004433E4">
      <w:pPr>
        <w:pStyle w:val="SubjectSpecification-ContractCzechRadio"/>
      </w:pPr>
      <w:r w:rsidRPr="008653F5">
        <w:t>(dále jen jako „</w:t>
      </w:r>
      <w:r w:rsidRPr="00215775">
        <w:rPr>
          <w:b/>
        </w:rPr>
        <w:t>přebírající</w:t>
      </w:r>
      <w:r w:rsidRPr="008653F5">
        <w:t>“)</w:t>
      </w:r>
    </w:p>
    <w:p w14:paraId="6D8EBF5E" w14:textId="77777777" w:rsidR="004433E4" w:rsidRPr="006D0812" w:rsidRDefault="001A7B97" w:rsidP="004433E4">
      <w:r w:rsidRPr="006D0812">
        <w:t>a</w:t>
      </w:r>
    </w:p>
    <w:p w14:paraId="295958C5" w14:textId="77777777" w:rsidR="004433E4" w:rsidRDefault="001A7B97" w:rsidP="004433E4">
      <w:pPr>
        <w:pStyle w:val="SubjectName-ContractCzechRadio"/>
        <w:rPr>
          <w:rFonts w:cs="Arial"/>
          <w:szCs w:val="20"/>
        </w:rPr>
      </w:pPr>
      <w:r>
        <w:rPr>
          <w:rFonts w:cs="Arial"/>
          <w:szCs w:val="20"/>
          <w:highlight w:val="yellow"/>
        </w:rPr>
        <w:t>DOPLNIT JMÉNO A PŘÍJMENÍ NEBO FIRMU POSKYTOVATELE</w:t>
      </w:r>
      <w:r>
        <w:rPr>
          <w:rFonts w:cs="Arial"/>
          <w:szCs w:val="20"/>
        </w:rPr>
        <w:t>]</w:t>
      </w:r>
    </w:p>
    <w:p w14:paraId="63AF3B3B" w14:textId="77777777" w:rsidR="004433E4" w:rsidRPr="007A7165" w:rsidRDefault="001A7B97" w:rsidP="004433E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54803314" w14:textId="77777777" w:rsidR="004433E4" w:rsidRDefault="001A7B97" w:rsidP="004433E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55346EA4" w14:textId="77777777" w:rsidR="004433E4" w:rsidRDefault="001A7B97" w:rsidP="004433E4">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14:paraId="57856464" w14:textId="77777777" w:rsidR="004433E4" w:rsidRDefault="001A7B97" w:rsidP="004433E4">
      <w:pPr>
        <w:pStyle w:val="SubjectSpecification-ContractCzechRadio"/>
        <w:rPr>
          <w:rFonts w:cs="Arial"/>
          <w:szCs w:val="20"/>
        </w:rPr>
      </w:pPr>
      <w:r>
        <w:rPr>
          <w:rFonts w:cs="Arial"/>
          <w:szCs w:val="20"/>
        </w:rPr>
        <w:t>[</w:t>
      </w:r>
      <w:r>
        <w:rPr>
          <w:rFonts w:cs="Arial"/>
          <w:szCs w:val="20"/>
          <w:highlight w:val="yellow"/>
        </w:rPr>
        <w:t>DOPLNIT RČ nebo IČO, DIČ POSKYTOVATELE</w:t>
      </w:r>
      <w:r>
        <w:rPr>
          <w:rFonts w:cs="Arial"/>
          <w:szCs w:val="20"/>
        </w:rPr>
        <w:t>]</w:t>
      </w:r>
    </w:p>
    <w:p w14:paraId="33692FDD" w14:textId="77777777" w:rsidR="004433E4" w:rsidRDefault="001A7B97" w:rsidP="004433E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číslo účtu: [</w:t>
      </w:r>
      <w:r>
        <w:rPr>
          <w:rFonts w:cs="Arial"/>
          <w:szCs w:val="20"/>
          <w:highlight w:val="yellow"/>
        </w:rPr>
        <w:t>DOPLNIT</w:t>
      </w:r>
      <w:r>
        <w:rPr>
          <w:rFonts w:cs="Arial"/>
          <w:szCs w:val="20"/>
        </w:rPr>
        <w:t>]</w:t>
      </w:r>
    </w:p>
    <w:p w14:paraId="655DFB76" w14:textId="77777777" w:rsidR="004433E4" w:rsidRDefault="001A7B97" w:rsidP="004433E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6184D753" w14:textId="77777777" w:rsidR="004433E4" w:rsidRDefault="001A7B97" w:rsidP="004433E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404575DA" w14:textId="77777777" w:rsidR="004433E4" w:rsidRPr="007A7165" w:rsidRDefault="001A7B97" w:rsidP="004433E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47DA1247" w14:textId="43C6F8D9" w:rsidR="004433E4" w:rsidRPr="008653F5" w:rsidRDefault="001A7B97" w:rsidP="004433E4">
      <w:pPr>
        <w:pStyle w:val="SubjectSpecification-ContractCzechRadio"/>
      </w:pPr>
      <w:r w:rsidRPr="008653F5">
        <w:t xml:space="preserve"> (dále jen jako „</w:t>
      </w:r>
      <w:r w:rsidRPr="00215775">
        <w:rPr>
          <w:b/>
        </w:rPr>
        <w:t>poskytující</w:t>
      </w:r>
      <w:r w:rsidRPr="008653F5">
        <w:t>“)</w:t>
      </w:r>
    </w:p>
    <w:p w14:paraId="13FC192B" w14:textId="77777777" w:rsidR="004433E4" w:rsidRPr="006D0812" w:rsidRDefault="004433E4" w:rsidP="007F3FFB">
      <w:pPr>
        <w:pStyle w:val="Heading-Number-ContractCzechRadio"/>
        <w:numPr>
          <w:ilvl w:val="0"/>
          <w:numId w:val="40"/>
        </w:numPr>
      </w:pPr>
    </w:p>
    <w:p w14:paraId="495E4543" w14:textId="77777777" w:rsidR="004433E4" w:rsidRPr="006D0812" w:rsidRDefault="001A7B97" w:rsidP="004433E4">
      <w:pPr>
        <w:pStyle w:val="ListNumber-ContractCzechRadio"/>
      </w:pPr>
      <w:r w:rsidRPr="006D0812">
        <w:t xml:space="preserve">Smluvní strany uvádí, že na základě </w:t>
      </w:r>
      <w:r>
        <w:t xml:space="preserve">dílčí </w:t>
      </w:r>
      <w:r w:rsidRPr="006D0812">
        <w:t>smlouvy</w:t>
      </w:r>
      <w:r>
        <w:t xml:space="preserve"> o poskytnutí služeb</w:t>
      </w:r>
      <w:r w:rsidRPr="006D0812">
        <w:t xml:space="preserve"> </w:t>
      </w:r>
      <w:r>
        <w:t>č.</w:t>
      </w:r>
      <w:r w:rsidRPr="00215775">
        <w:t xml:space="preserve"> </w:t>
      </w:r>
      <w:r w:rsidRPr="00D64E8D">
        <w:rPr>
          <w:highlight w:val="lightGray"/>
        </w:rPr>
        <w:t>[</w:t>
      </w:r>
      <w:r w:rsidRPr="00D64E8D">
        <w:rPr>
          <w:b/>
          <w:highlight w:val="lightGray"/>
        </w:rPr>
        <w:t>DOPLNIT</w:t>
      </w:r>
      <w:r w:rsidRPr="00D64E8D">
        <w:rPr>
          <w:highlight w:val="lightGray"/>
        </w:rPr>
        <w:t>]</w:t>
      </w:r>
      <w:r>
        <w:t xml:space="preserve"> </w:t>
      </w:r>
      <w:r w:rsidRPr="006D0812">
        <w:t>ze dne [</w:t>
      </w:r>
      <w:r w:rsidRPr="00D64E8D">
        <w:rPr>
          <w:b/>
          <w:highlight w:val="lightGray"/>
        </w:rPr>
        <w:t>DOPLNIT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14:paraId="4093EF7C" w14:textId="77777777" w:rsidR="004433E4" w:rsidRDefault="001A7B97" w:rsidP="004433E4">
      <w:pPr>
        <w:pStyle w:val="ListNumber-ContractCzechRadio"/>
        <w:numPr>
          <w:ilvl w:val="0"/>
          <w:numId w:val="0"/>
        </w:numPr>
        <w:ind w:left="312"/>
        <w:rPr>
          <w:i/>
        </w:rPr>
      </w:pPr>
      <w:r w:rsidRPr="00D64E8D">
        <w:rPr>
          <w:i/>
          <w:highlight w:val="lightGray"/>
        </w:rPr>
        <w:t xml:space="preserve">/Pozn. v případě dodání </w:t>
      </w:r>
      <w:proofErr w:type="spellStart"/>
      <w:r w:rsidRPr="00D64E8D">
        <w:rPr>
          <w:i/>
          <w:highlight w:val="lightGray"/>
        </w:rPr>
        <w:t>výdejníků</w:t>
      </w:r>
      <w:proofErr w:type="spellEnd"/>
      <w:r w:rsidRPr="00D64E8D">
        <w:rPr>
          <w:i/>
          <w:highlight w:val="lightGray"/>
        </w:rPr>
        <w:t xml:space="preserve"> či barelů s vodou uveďte vždy počet kusů, u </w:t>
      </w:r>
      <w:proofErr w:type="spellStart"/>
      <w:r w:rsidRPr="00D64E8D">
        <w:rPr>
          <w:i/>
          <w:highlight w:val="lightGray"/>
        </w:rPr>
        <w:t>výdejníků</w:t>
      </w:r>
      <w:proofErr w:type="spellEnd"/>
      <w:r w:rsidRPr="00D64E8D">
        <w:rPr>
          <w:i/>
          <w:highlight w:val="lightGray"/>
        </w:rPr>
        <w:t xml:space="preserve"> navíc i </w:t>
      </w:r>
      <w:r w:rsidRPr="00D64E8D">
        <w:rPr>
          <w:rFonts w:cs="Arial"/>
          <w:i/>
          <w:szCs w:val="20"/>
          <w:highlight w:val="lightGray"/>
        </w:rPr>
        <w:t xml:space="preserve">pořadové číslo (vzestupně číslovaná řada dle počtu dodaných </w:t>
      </w:r>
      <w:proofErr w:type="spellStart"/>
      <w:r w:rsidRPr="00D64E8D">
        <w:rPr>
          <w:rFonts w:cs="Arial"/>
          <w:i/>
          <w:szCs w:val="20"/>
          <w:highlight w:val="lightGray"/>
        </w:rPr>
        <w:t>výdejníků</w:t>
      </w:r>
      <w:proofErr w:type="spellEnd"/>
      <w:r w:rsidRPr="00D64E8D">
        <w:rPr>
          <w:rFonts w:cs="Arial"/>
          <w:i/>
          <w:szCs w:val="20"/>
          <w:highlight w:val="lightGray"/>
        </w:rPr>
        <w:t xml:space="preserve">), </w:t>
      </w:r>
      <w:r w:rsidRPr="00D64E8D">
        <w:rPr>
          <w:i/>
          <w:highlight w:val="lightGray"/>
        </w:rPr>
        <w:t xml:space="preserve">konkrétní typ </w:t>
      </w:r>
      <w:proofErr w:type="spellStart"/>
      <w:r w:rsidRPr="00D64E8D">
        <w:rPr>
          <w:i/>
          <w:highlight w:val="lightGray"/>
        </w:rPr>
        <w:t>výdejníku</w:t>
      </w:r>
      <w:proofErr w:type="spellEnd"/>
      <w:r w:rsidRPr="00D64E8D">
        <w:rPr>
          <w:i/>
          <w:highlight w:val="lightGray"/>
        </w:rPr>
        <w:t xml:space="preserve"> a výrobní čísla jednotlivých kusů/</w:t>
      </w:r>
    </w:p>
    <w:p w14:paraId="06574137" w14:textId="3B15D3D8" w:rsidR="004433E4" w:rsidRDefault="001A7B97" w:rsidP="004433E4">
      <w:pPr>
        <w:pStyle w:val="Heading-Number-ContractCzechRadio"/>
        <w:numPr>
          <w:ilvl w:val="0"/>
          <w:numId w:val="0"/>
        </w:numPr>
        <w:ind w:left="312"/>
        <w:jc w:val="left"/>
        <w:rPr>
          <w:b w:val="0"/>
          <w:i/>
        </w:rPr>
      </w:pPr>
      <w:r w:rsidRPr="006D0812">
        <w:rPr>
          <w:b w:val="0"/>
          <w:i/>
        </w:rPr>
        <w:t>……………………………………………………………………………………………………</w:t>
      </w:r>
    </w:p>
    <w:p w14:paraId="72DF2616" w14:textId="77777777" w:rsidR="004433E4" w:rsidRPr="006D0812" w:rsidRDefault="004433E4" w:rsidP="004433E4">
      <w:pPr>
        <w:pStyle w:val="Heading-Number-ContractCzechRadio"/>
      </w:pPr>
    </w:p>
    <w:p w14:paraId="75C50B35" w14:textId="77777777" w:rsidR="004433E4" w:rsidRPr="006D0812" w:rsidRDefault="001A7B97" w:rsidP="004433E4">
      <w:pPr>
        <w:pStyle w:val="ListNumber-ContractCzechRadio"/>
      </w:pPr>
      <w:r w:rsidRPr="006D0812">
        <w:rPr>
          <w:b/>
          <w:u w:val="single"/>
        </w:rPr>
        <w:t xml:space="preserve">Přebírající po prohlídce </w:t>
      </w:r>
      <w:r>
        <w:rPr>
          <w:b/>
          <w:u w:val="single"/>
        </w:rPr>
        <w:t>služeb</w:t>
      </w:r>
      <w:r w:rsidRPr="006D0812">
        <w:rPr>
          <w:b/>
          <w:u w:val="single"/>
        </w:rPr>
        <w:t xml:space="preserve"> potvrzuje </w:t>
      </w:r>
      <w:r>
        <w:rPr>
          <w:b/>
          <w:u w:val="single"/>
        </w:rPr>
        <w:t>poskytnutí služeb</w:t>
      </w:r>
      <w:r w:rsidRPr="006D0812">
        <w:rPr>
          <w:b/>
          <w:u w:val="single"/>
        </w:rPr>
        <w:t xml:space="preserve"> v ujednaném </w:t>
      </w:r>
      <w:r>
        <w:rPr>
          <w:b/>
          <w:u w:val="single"/>
        </w:rPr>
        <w:t>rozsahu a kvalitě</w:t>
      </w:r>
      <w:r w:rsidRPr="006D0812">
        <w:t xml:space="preserve">. </w:t>
      </w:r>
    </w:p>
    <w:p w14:paraId="234BDBC7" w14:textId="77777777" w:rsidR="004433E4" w:rsidRPr="00147362" w:rsidRDefault="001A7B97" w:rsidP="004433E4">
      <w:pPr>
        <w:pStyle w:val="ListNumber-ContractCzechRadio"/>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poskytnutí služeb</w:t>
      </w:r>
      <w:r w:rsidRPr="006D0812">
        <w:rPr>
          <w:i/>
        </w:rPr>
        <w:t xml:space="preserve">, </w:t>
      </w:r>
      <w:r>
        <w:rPr>
          <w:i/>
        </w:rPr>
        <w:t xml:space="preserve">rozsah vadnosti plnění, termín poskytnutí služeb bez vad a nedodělků </w:t>
      </w:r>
      <w:r w:rsidRPr="006D0812">
        <w:rPr>
          <w:i/>
        </w:rPr>
        <w:t>a další důležité okolnosti:</w:t>
      </w:r>
    </w:p>
    <w:p w14:paraId="303B2DF2" w14:textId="77777777" w:rsidR="004433E4" w:rsidRPr="005E32BD" w:rsidRDefault="001A7B97" w:rsidP="004433E4">
      <w:pPr>
        <w:pStyle w:val="Heading-Number-ContractCzechRadio"/>
        <w:numPr>
          <w:ilvl w:val="0"/>
          <w:numId w:val="0"/>
        </w:numPr>
        <w:ind w:left="312"/>
        <w:jc w:val="left"/>
        <w:rPr>
          <w:b w:val="0"/>
          <w:i/>
        </w:rPr>
      </w:pPr>
      <w:r w:rsidRPr="006D0812">
        <w:rPr>
          <w:b w:val="0"/>
          <w:i/>
        </w:rPr>
        <w:t>……………………………………………………………………………………………………</w:t>
      </w:r>
    </w:p>
    <w:p w14:paraId="695E6FC8" w14:textId="31EAA063" w:rsidR="004433E4" w:rsidRDefault="001A7B97" w:rsidP="004433E4">
      <w:pPr>
        <w:pStyle w:val="ListNumber-ContractCzechRadio"/>
      </w:pPr>
      <w:r w:rsidRPr="006D0812">
        <w:t>Tento protokol je vyhotoven ve dvou vyhotoveních</w:t>
      </w:r>
      <w:r>
        <w:t xml:space="preserve"> s platností originálu, z nichž každá smluvní strana obdrží po jednom vyhotovení</w:t>
      </w:r>
      <w:r w:rsidRPr="006D0812">
        <w:t>.</w:t>
      </w:r>
    </w:p>
    <w:p w14:paraId="1117D401" w14:textId="246AAF74" w:rsidR="004F5122" w:rsidRDefault="004F5122" w:rsidP="004F5122">
      <w:pPr>
        <w:pStyle w:val="Heading-Number-ContractCzechRadio"/>
      </w:pPr>
    </w:p>
    <w:tbl>
      <w:tblPr>
        <w:tblW w:w="0" w:type="auto"/>
        <w:jc w:val="center"/>
        <w:tblLook w:val="04A0" w:firstRow="1" w:lastRow="0" w:firstColumn="1" w:lastColumn="0" w:noHBand="0" w:noVBand="1"/>
      </w:tblPr>
      <w:tblGrid>
        <w:gridCol w:w="3974"/>
        <w:gridCol w:w="3964"/>
      </w:tblGrid>
      <w:tr w:rsidR="00B72FF5" w14:paraId="6C263283" w14:textId="77777777" w:rsidTr="00041472">
        <w:trPr>
          <w:jc w:val="center"/>
        </w:trPr>
        <w:tc>
          <w:tcPr>
            <w:tcW w:w="3974" w:type="dxa"/>
            <w:shd w:val="clear" w:color="auto" w:fill="auto"/>
          </w:tcPr>
          <w:p w14:paraId="66F347CF" w14:textId="77777777" w:rsidR="004433E4" w:rsidRPr="001541B1" w:rsidRDefault="001A7B97" w:rsidP="000414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541B1">
              <w:t xml:space="preserve">V </w:t>
            </w:r>
            <w:r w:rsidRPr="001541B1">
              <w:rPr>
                <w:rFonts w:cs="Arial"/>
              </w:rPr>
              <w:t>[</w:t>
            </w:r>
            <w:r w:rsidRPr="00D64E8D">
              <w:rPr>
                <w:rFonts w:cs="Arial"/>
                <w:highlight w:val="lightGray"/>
              </w:rPr>
              <w:t>DOPLNIT</w:t>
            </w:r>
            <w:r w:rsidRPr="001541B1">
              <w:rPr>
                <w:rFonts w:cs="Arial"/>
              </w:rPr>
              <w:t>]</w:t>
            </w:r>
            <w:r w:rsidRPr="001541B1">
              <w:t xml:space="preserve"> dne </w:t>
            </w:r>
            <w:r w:rsidRPr="001541B1">
              <w:rPr>
                <w:rFonts w:cs="Arial"/>
              </w:rPr>
              <w:t>[</w:t>
            </w:r>
            <w:r w:rsidRPr="00D64E8D">
              <w:rPr>
                <w:rFonts w:cs="Arial"/>
                <w:highlight w:val="lightGray"/>
              </w:rPr>
              <w:t>DOPLNIT</w:t>
            </w:r>
            <w:r w:rsidRPr="001541B1">
              <w:rPr>
                <w:rFonts w:cs="Arial"/>
              </w:rPr>
              <w:t>]</w:t>
            </w:r>
          </w:p>
        </w:tc>
        <w:tc>
          <w:tcPr>
            <w:tcW w:w="3964" w:type="dxa"/>
            <w:shd w:val="clear" w:color="auto" w:fill="auto"/>
          </w:tcPr>
          <w:p w14:paraId="1E16CF94" w14:textId="77777777" w:rsidR="004433E4" w:rsidRPr="001541B1" w:rsidRDefault="001A7B97" w:rsidP="000414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541B1">
              <w:t xml:space="preserve">V </w:t>
            </w:r>
            <w:r w:rsidRPr="00D64E8D">
              <w:rPr>
                <w:rFonts w:cs="Arial"/>
                <w:highlight w:val="lightGray"/>
              </w:rPr>
              <w:t>DOPLNIT</w:t>
            </w:r>
            <w:r w:rsidRPr="001541B1">
              <w:rPr>
                <w:rFonts w:cs="Arial"/>
              </w:rPr>
              <w:t>]</w:t>
            </w:r>
            <w:r w:rsidRPr="001541B1">
              <w:t xml:space="preserve"> dne </w:t>
            </w:r>
            <w:r w:rsidRPr="001541B1">
              <w:rPr>
                <w:rFonts w:cs="Arial"/>
              </w:rPr>
              <w:t>[</w:t>
            </w:r>
            <w:r w:rsidRPr="00D64E8D">
              <w:rPr>
                <w:rFonts w:cs="Arial"/>
                <w:highlight w:val="lightGray"/>
              </w:rPr>
              <w:t>DOPLNIT</w:t>
            </w:r>
            <w:r w:rsidRPr="001541B1">
              <w:rPr>
                <w:rFonts w:cs="Arial"/>
              </w:rPr>
              <w:t>]</w:t>
            </w:r>
          </w:p>
        </w:tc>
      </w:tr>
      <w:tr w:rsidR="00B72FF5" w14:paraId="7A1ECD20" w14:textId="77777777" w:rsidTr="004F5122">
        <w:trPr>
          <w:trHeight w:val="1418"/>
          <w:jc w:val="center"/>
        </w:trPr>
        <w:tc>
          <w:tcPr>
            <w:tcW w:w="3974" w:type="dxa"/>
            <w:shd w:val="clear" w:color="auto" w:fill="auto"/>
          </w:tcPr>
          <w:p w14:paraId="106CABF3" w14:textId="77777777" w:rsidR="004433E4" w:rsidRPr="001541B1" w:rsidRDefault="001A7B97" w:rsidP="000414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541B1">
              <w:rPr>
                <w:rStyle w:val="Siln"/>
              </w:rPr>
              <w:t>Za přebírajícího</w:t>
            </w:r>
          </w:p>
          <w:p w14:paraId="340D5388" w14:textId="77777777" w:rsidR="004433E4" w:rsidRPr="001541B1" w:rsidRDefault="001A7B97" w:rsidP="000414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rPr>
            </w:pPr>
            <w:r w:rsidRPr="001541B1">
              <w:rPr>
                <w:rFonts w:cs="Arial"/>
                <w:b/>
              </w:rPr>
              <w:t>Jitka Brennerová</w:t>
            </w:r>
          </w:p>
          <w:p w14:paraId="7E4A6277" w14:textId="77777777" w:rsidR="004433E4" w:rsidRPr="001541B1" w:rsidRDefault="001A7B97" w:rsidP="000414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541B1">
              <w:rPr>
                <w:rFonts w:cs="Arial"/>
                <w:b/>
              </w:rPr>
              <w:t>specialista správy majetku</w:t>
            </w:r>
          </w:p>
        </w:tc>
        <w:tc>
          <w:tcPr>
            <w:tcW w:w="3964" w:type="dxa"/>
            <w:shd w:val="clear" w:color="auto" w:fill="auto"/>
          </w:tcPr>
          <w:p w14:paraId="06B07C2D" w14:textId="77777777" w:rsidR="004433E4" w:rsidRPr="00D64E8D" w:rsidRDefault="001A7B97" w:rsidP="000414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64E8D">
              <w:rPr>
                <w:rStyle w:val="Siln"/>
              </w:rPr>
              <w:t>Za poskytujícího</w:t>
            </w:r>
          </w:p>
          <w:p w14:paraId="62372F4F" w14:textId="614A5D43" w:rsidR="004433E4" w:rsidRPr="00CE4EAD" w:rsidRDefault="004433E4" w:rsidP="004F512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1F33C75C" w14:textId="346B1FBE" w:rsidR="005104F5" w:rsidRPr="005104F5" w:rsidRDefault="001A7B97" w:rsidP="005104F5">
      <w:pPr>
        <w:pStyle w:val="ListNumber-ContractCzechRadio"/>
        <w:numPr>
          <w:ilvl w:val="0"/>
          <w:numId w:val="0"/>
        </w:numPr>
        <w:rPr>
          <w:sz w:val="22"/>
        </w:rPr>
      </w:pPr>
      <w:r w:rsidRPr="005104F5">
        <w:rPr>
          <w:rFonts w:cs="Arial"/>
          <w:b/>
          <w:sz w:val="22"/>
        </w:rPr>
        <w:lastRenderedPageBreak/>
        <w:t>PŘÍLOHA</w:t>
      </w:r>
      <w:r w:rsidR="007E7944" w:rsidRPr="005104F5">
        <w:rPr>
          <w:rFonts w:cs="Arial"/>
          <w:b/>
          <w:sz w:val="22"/>
        </w:rPr>
        <w:t xml:space="preserve"> Č. 3</w:t>
      </w:r>
      <w:r w:rsidRPr="005104F5">
        <w:rPr>
          <w:rFonts w:cs="Arial"/>
          <w:b/>
          <w:sz w:val="22"/>
        </w:rPr>
        <w:t xml:space="preserve"> </w:t>
      </w:r>
      <w:proofErr w:type="gramStart"/>
      <w:r w:rsidRPr="005104F5">
        <w:rPr>
          <w:rFonts w:cs="Arial"/>
          <w:b/>
          <w:sz w:val="22"/>
        </w:rPr>
        <w:t xml:space="preserve">- </w:t>
      </w:r>
      <w:r w:rsidR="005104F5" w:rsidRPr="005104F5">
        <w:rPr>
          <w:rFonts w:cs="Arial"/>
          <w:b/>
          <w:sz w:val="22"/>
        </w:rPr>
        <w:t xml:space="preserve"> </w:t>
      </w:r>
      <w:r w:rsidR="005104F5" w:rsidRPr="005104F5">
        <w:rPr>
          <w:b/>
          <w:caps/>
          <w:sz w:val="22"/>
        </w:rPr>
        <w:t>Podmínky</w:t>
      </w:r>
      <w:proofErr w:type="gramEnd"/>
      <w:r w:rsidR="005104F5" w:rsidRPr="005104F5">
        <w:rPr>
          <w:b/>
          <w:caps/>
          <w:sz w:val="22"/>
        </w:rPr>
        <w:t xml:space="preserve"> provádění činností externích osob v objektech ČRo z hlediska bezpečnosti a ochrany zdraví při práci, požární ochrany,  ochrany životního prostředí a dodržování základních lidských práv a pracovních podmínek</w:t>
      </w:r>
    </w:p>
    <w:p w14:paraId="2073DBD5" w14:textId="77777777" w:rsidR="005104F5" w:rsidRPr="009F7831" w:rsidRDefault="005104F5" w:rsidP="005104F5">
      <w:pPr>
        <w:pStyle w:val="Heading-Number-ContractCzechRadio"/>
        <w:numPr>
          <w:ilvl w:val="0"/>
          <w:numId w:val="42"/>
        </w:numPr>
        <w:rPr>
          <w:color w:val="auto"/>
        </w:rPr>
      </w:pPr>
      <w:r w:rsidRPr="009F7831">
        <w:rPr>
          <w:color w:val="auto"/>
        </w:rPr>
        <w:t>Úvodní ustanovení</w:t>
      </w:r>
    </w:p>
    <w:p w14:paraId="17C531D4" w14:textId="77777777" w:rsidR="005104F5" w:rsidRPr="009F7831" w:rsidRDefault="005104F5" w:rsidP="005104F5">
      <w:pPr>
        <w:pStyle w:val="ListNumber-ContractCzechRadio"/>
      </w:pPr>
      <w:r w:rsidRPr="009F7831">
        <w:t xml:space="preserve">Tyto podmínky platí pro výkon veškerých smluvených činností externích osob a jejich poddodavatelů v objektech Českého rozhlasu (dále jen jako „ČRo“) a jsou přílohou smlouvy, na </w:t>
      </w:r>
      <w:proofErr w:type="gramStart"/>
      <w:r w:rsidRPr="009F7831">
        <w:t>základě</w:t>
      </w:r>
      <w:proofErr w:type="gramEnd"/>
      <w:r w:rsidRPr="009F7831">
        <w:t xml:space="preserve"> které externí osoba poskytuje služby</w:t>
      </w:r>
      <w:r>
        <w:t xml:space="preserve"> či dodává zboží</w:t>
      </w:r>
      <w:r w:rsidRPr="009F7831">
        <w:t xml:space="preserve"> pro ČRo. </w:t>
      </w:r>
    </w:p>
    <w:p w14:paraId="03155561" w14:textId="77777777" w:rsidR="005104F5" w:rsidRDefault="005104F5" w:rsidP="005104F5">
      <w:pPr>
        <w:pStyle w:val="ListNumber-ContractCzechRadio"/>
      </w:pPr>
      <w:r w:rsidRPr="009F7831">
        <w:t xml:space="preserve">Externí osoby jsou povinny si </w:t>
      </w:r>
      <w:r>
        <w:t xml:space="preserve">při svojí činnosti </w:t>
      </w:r>
      <w:r w:rsidRPr="009F7831">
        <w:t>počínat tak, aby neohrožovaly zdraví,</w:t>
      </w:r>
      <w:r>
        <w:t xml:space="preserve"> či</w:t>
      </w:r>
      <w:r w:rsidRPr="009F7831">
        <w:t xml:space="preserve"> životy osob v objektech ČRo</w:t>
      </w:r>
      <w:r>
        <w:t xml:space="preserve"> a</w:t>
      </w:r>
      <w:r w:rsidRPr="009F7831">
        <w:t xml:space="preserve"> </w:t>
      </w:r>
      <w:r>
        <w:t xml:space="preserve">nepůsobily škody na majetku ČRo </w:t>
      </w:r>
      <w:r w:rsidRPr="009F7831">
        <w:t>nebo životní</w:t>
      </w:r>
      <w:r>
        <w:t>m</w:t>
      </w:r>
      <w:r w:rsidRPr="009F7831">
        <w:t xml:space="preserve"> prostředí</w:t>
      </w:r>
      <w:r>
        <w:t xml:space="preserve"> (dále jen „ŽP“). Externí osoby při své činnosti vždy postupují v souladu s platnými právními předpisy. </w:t>
      </w:r>
    </w:p>
    <w:p w14:paraId="64792907" w14:textId="77777777" w:rsidR="005104F5" w:rsidRPr="009F7831" w:rsidRDefault="005104F5" w:rsidP="005104F5">
      <w:pPr>
        <w:pStyle w:val="ListNumber-ContractCzechRadio"/>
      </w:pPr>
      <w:r w:rsidRPr="009F7831">
        <w:t xml:space="preserve">Externí osoby odpovídají za dodržování </w:t>
      </w:r>
      <w:r>
        <w:t xml:space="preserve">povinností a </w:t>
      </w:r>
      <w:r w:rsidRPr="009F7831">
        <w:t>zásad</w:t>
      </w:r>
      <w:r>
        <w:t xml:space="preserve"> uvedených v těchto podmínkách</w:t>
      </w:r>
      <w:r w:rsidRPr="009F7831">
        <w:t xml:space="preserve"> svými poddodavateli. Veškeré povinnosti stanovené těmito podmínkami vůči zaměstnancům externí osoby, je externí osoba povinna plnit i ve vztahu ke svým poddodavatelům a jejich zaměstnancům. </w:t>
      </w:r>
    </w:p>
    <w:p w14:paraId="1727D3A1" w14:textId="77777777" w:rsidR="005104F5" w:rsidRDefault="005104F5" w:rsidP="005104F5">
      <w:pPr>
        <w:pStyle w:val="Heading-Number-ContractCzechRadio"/>
        <w:numPr>
          <w:ilvl w:val="0"/>
          <w:numId w:val="42"/>
        </w:numPr>
        <w:rPr>
          <w:b w:val="0"/>
        </w:rPr>
      </w:pPr>
      <w:r w:rsidRPr="00627539">
        <w:t xml:space="preserve">Povinnosti </w:t>
      </w:r>
      <w:r w:rsidRPr="00F776BF">
        <w:t>externích osob v</w:t>
      </w:r>
      <w:r w:rsidRPr="003F4CC0">
        <w:t xml:space="preserve"> ob</w:t>
      </w:r>
      <w:r>
        <w:t xml:space="preserve">lasti základních lidských práv </w:t>
      </w:r>
      <w:r w:rsidRPr="003F4CC0">
        <w:t>a pracovních podmínek</w:t>
      </w:r>
    </w:p>
    <w:p w14:paraId="6DEE890C" w14:textId="77777777" w:rsidR="005104F5" w:rsidRDefault="005104F5" w:rsidP="005104F5">
      <w:pPr>
        <w:pStyle w:val="ListNumber-ContractCzechRadio"/>
        <w:numPr>
          <w:ilvl w:val="1"/>
          <w:numId w:val="35"/>
        </w:numPr>
      </w:pPr>
      <w:r w:rsidRPr="009F7831">
        <w:t xml:space="preserve">Externí osoby jsou povinny si </w:t>
      </w:r>
      <w:r>
        <w:t xml:space="preserve">při výkonu své činnosti </w:t>
      </w:r>
      <w:r w:rsidRPr="009F7831">
        <w:t xml:space="preserve">počínat tak, aby nedocházelo k pracovním úrazům a byly dodržovány zásady BOZP, PO a další níže uvedené zásady práce v objektech ČRo. </w:t>
      </w:r>
    </w:p>
    <w:p w14:paraId="730C8F16" w14:textId="77777777" w:rsidR="005104F5" w:rsidRDefault="005104F5" w:rsidP="005104F5">
      <w:pPr>
        <w:pStyle w:val="ListNumber-ContractCzechRadio"/>
        <w:numPr>
          <w:ilvl w:val="1"/>
          <w:numId w:val="35"/>
        </w:numPr>
      </w:pPr>
      <w:r>
        <w:t xml:space="preserve">Externí osoby se zavazují </w:t>
      </w:r>
      <w:r w:rsidRPr="00B371B9">
        <w:t>dodržovat zákonem zaručené sociální standardy, zajistit</w:t>
      </w:r>
      <w:r w:rsidRPr="003C7257">
        <w:t xml:space="preserve"> </w:t>
      </w:r>
      <w:r>
        <w:t xml:space="preserve">pro své zaměstnance důstojné pracovní podmínky včetně včasného a spravedlivého odměňování. </w:t>
      </w:r>
    </w:p>
    <w:p w14:paraId="43DA3767" w14:textId="77777777" w:rsidR="005104F5" w:rsidRDefault="005104F5" w:rsidP="005104F5">
      <w:pPr>
        <w:pStyle w:val="ListNumber-ContractCzechRadio"/>
      </w:pPr>
      <w:r>
        <w:t xml:space="preserve">Externí osoby netolerují ve vztahu ke svým zaměstnancům a poddodavatelům žádné formy diskriminace, neúcty a nespravedlnosti v pracovním prostředí, zejména </w:t>
      </w:r>
      <w:proofErr w:type="spellStart"/>
      <w:r>
        <w:t>bossing</w:t>
      </w:r>
      <w:proofErr w:type="spellEnd"/>
      <w:r>
        <w:t xml:space="preserve">, </w:t>
      </w:r>
      <w:proofErr w:type="spellStart"/>
      <w:r>
        <w:t>mobbing</w:t>
      </w:r>
      <w:proofErr w:type="spellEnd"/>
      <w:r>
        <w:t xml:space="preserve"> a jakékoli formy obtěžování.</w:t>
      </w:r>
    </w:p>
    <w:p w14:paraId="258C405D" w14:textId="77777777" w:rsidR="005104F5" w:rsidRDefault="005104F5" w:rsidP="005104F5">
      <w:pPr>
        <w:pStyle w:val="ListNumber-ContractCzechRadio"/>
      </w:pPr>
      <w:r>
        <w:t>Externí osoby nebudou</w:t>
      </w:r>
      <w:r w:rsidRPr="003C7257">
        <w:t xml:space="preserve"> zaměstnávat děti, které nedosáhly zákonem stanoveného věku pro zam</w:t>
      </w:r>
      <w:r>
        <w:t>ěstnání a musí zajistit zavedení veškerých opatření pro to, aby nezákonnému zaměstnávání dětí předešly. Mladiství zaměstnanci nesmějí vykonávat práci, která by svou formou či okolnostmi výkonu mohla ohrozit jejich zdraví, bezpečnost či mravní integritu.</w:t>
      </w:r>
    </w:p>
    <w:p w14:paraId="108DF060" w14:textId="77777777" w:rsidR="005104F5" w:rsidRDefault="005104F5" w:rsidP="005104F5">
      <w:pPr>
        <w:pStyle w:val="ListNumber-ContractCzechRadio"/>
      </w:pPr>
      <w:r>
        <w:t xml:space="preserve">Externí osoby nesmějí využívat nucenou práci. Veškerá práce musí být vykonávána dobrovolně a zaměstnanci musejí mít možnost opustit pracoviště po splnění své obvyklé pracovní doby, nebo po oznámení doručeném v zákonné lhůtě a přiměřeném předstihu odejít ze zaměstnání a ukončit pracovní smlouvu či jiný druh pracovního vztahu. </w:t>
      </w:r>
    </w:p>
    <w:p w14:paraId="5623D658" w14:textId="77777777" w:rsidR="005104F5" w:rsidRPr="009F7831" w:rsidRDefault="005104F5" w:rsidP="005104F5">
      <w:pPr>
        <w:pStyle w:val="Heading-Number-ContractCzechRadio"/>
        <w:numPr>
          <w:ilvl w:val="0"/>
          <w:numId w:val="0"/>
        </w:numPr>
        <w:jc w:val="left"/>
      </w:pPr>
    </w:p>
    <w:p w14:paraId="37E2D765" w14:textId="77777777" w:rsidR="005104F5" w:rsidRPr="003F4CC0" w:rsidRDefault="005104F5" w:rsidP="005104F5">
      <w:pPr>
        <w:pStyle w:val="Heading-Number-ContractCzechRadio"/>
        <w:rPr>
          <w:color w:val="auto"/>
        </w:rPr>
      </w:pPr>
      <w:r w:rsidRPr="003F4CC0">
        <w:rPr>
          <w:color w:val="auto"/>
        </w:rPr>
        <w:t>Povinnosti externích osob v oblasti BOZP a PO</w:t>
      </w:r>
    </w:p>
    <w:p w14:paraId="146E06F9" w14:textId="77777777" w:rsidR="005104F5" w:rsidRPr="009F7831" w:rsidRDefault="005104F5" w:rsidP="005104F5">
      <w:pPr>
        <w:pStyle w:val="ListNumber-ContractCzechRadio"/>
      </w:pPr>
      <w:r w:rsidRPr="009F7831">
        <w:t xml:space="preserve">Odpovědný zástupce externí osoby je povinen předat na výzvu ČRo seznam osob, které budou vykonávat činnosti v objektu ČRo a předem hlásit případné změny těchto osob. </w:t>
      </w:r>
    </w:p>
    <w:p w14:paraId="5C0E4AA8" w14:textId="77777777" w:rsidR="005104F5" w:rsidRPr="009F7831" w:rsidRDefault="005104F5" w:rsidP="005104F5">
      <w:pPr>
        <w:pStyle w:val="ListNumber-ContractCzechRadio"/>
      </w:pPr>
      <w:r w:rsidRPr="009F7831">
        <w:t xml:space="preserve">Veškeré povinnosti stanovené těmito podmínkami vůči zaměstnancům externí osoby, je externí osoba povinna plnit i ve vztahu ke svým poddodavatelům a jejich zaměstnancům. </w:t>
      </w:r>
    </w:p>
    <w:p w14:paraId="2B5304D2" w14:textId="77777777" w:rsidR="005104F5" w:rsidRDefault="005104F5" w:rsidP="005104F5">
      <w:pPr>
        <w:pStyle w:val="ListNumber-ContractCzechRadio"/>
      </w:pPr>
      <w:r w:rsidRPr="009F7831">
        <w:lastRenderedPageBreak/>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2AECB472" w14:textId="77777777" w:rsidR="005104F5" w:rsidRPr="009F7831" w:rsidRDefault="005104F5" w:rsidP="005104F5">
      <w:pPr>
        <w:pStyle w:val="ListNumber-ContractCzechRadio"/>
      </w:pPr>
      <w:r w:rsidRPr="009F7831">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55D3502E" w14:textId="77777777" w:rsidR="005104F5" w:rsidRPr="009F7831" w:rsidRDefault="005104F5" w:rsidP="005104F5">
      <w:pPr>
        <w:pStyle w:val="ListNumber-ContractCzechRadio"/>
      </w:pPr>
      <w:r w:rsidRPr="009F7831">
        <w:t>Externí osoby odpovídají za odbornou a zdravotní způsobilost svých zaměstnanců včetně svých poddodavatelů.</w:t>
      </w:r>
    </w:p>
    <w:p w14:paraId="26B7DB97" w14:textId="77777777" w:rsidR="005104F5" w:rsidRPr="009F7831" w:rsidRDefault="005104F5" w:rsidP="005104F5">
      <w:pPr>
        <w:pStyle w:val="ListNumber-ContractCzechRadio"/>
      </w:pPr>
      <w:r w:rsidRPr="009F7831">
        <w:t>Externí osoby jsou zejména povinny:</w:t>
      </w:r>
    </w:p>
    <w:p w14:paraId="766FF264" w14:textId="77777777" w:rsidR="005104F5" w:rsidRPr="009F7831" w:rsidRDefault="005104F5" w:rsidP="005104F5">
      <w:pPr>
        <w:pStyle w:val="ListLetter-ContractCzechRadio"/>
      </w:pPr>
      <w:r w:rsidRPr="009F7831">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FB2CB8E" w14:textId="77777777" w:rsidR="005104F5" w:rsidRPr="009F7831" w:rsidRDefault="005104F5" w:rsidP="005104F5">
      <w:pPr>
        <w:pStyle w:val="ListLetter-ContractCzechRadio"/>
      </w:pPr>
      <w:r w:rsidRPr="009F7831">
        <w:t>zajistit, aby jejich zaměstnanci nevstupovali do prostor, které nejsou určeny k jejich činnosti,</w:t>
      </w:r>
    </w:p>
    <w:p w14:paraId="4937EFB6" w14:textId="77777777" w:rsidR="005104F5" w:rsidRPr="009F7831" w:rsidRDefault="005104F5" w:rsidP="005104F5">
      <w:pPr>
        <w:pStyle w:val="ListLetter-ContractCzechRadio"/>
      </w:pPr>
      <w:r w:rsidRPr="009F7831">
        <w:t>zajistit označení svých zaměstnanců na pracovních či ochranných oděvech tak, aby bylo zřejmé, že se jedná o externí osoby,</w:t>
      </w:r>
    </w:p>
    <w:p w14:paraId="01F3ECE4" w14:textId="77777777" w:rsidR="005104F5" w:rsidRPr="009F7831" w:rsidRDefault="005104F5" w:rsidP="005104F5">
      <w:pPr>
        <w:pStyle w:val="ListLetter-ContractCzechRadio"/>
      </w:pPr>
      <w:r w:rsidRPr="009F7831">
        <w:t>dbát pokynů příslušného odpovědného zaměstnance a jím stanovených bezpečnostních opatření a poskytovat mu potřebnou součinnost,</w:t>
      </w:r>
    </w:p>
    <w:p w14:paraId="05D39D28" w14:textId="77777777" w:rsidR="005104F5" w:rsidRPr="009F7831" w:rsidRDefault="005104F5" w:rsidP="005104F5">
      <w:pPr>
        <w:pStyle w:val="ListLetter-ContractCzechRadio"/>
      </w:pPr>
      <w:r w:rsidRPr="009F7831">
        <w:t>upozornit příslušného zaměstnance útvaru ČRo, pro který jsou činnosti prováděny, na všechny okolnosti, které by mohly vést k ohrožení provozu nebo k ohrožení bezpečného stavu technických zařízení</w:t>
      </w:r>
      <w:r>
        <w:t>; v případě manipulace s požárně nebezpečnými nebo výbušnými látkami a materiály nahlásit tuto skutečnost před započetím pracovní činnosti odpovědnému zaměstnanci útvaru ČRo, pro který jsou činnosti prováděny</w:t>
      </w:r>
      <w:r w:rsidRPr="009F7831">
        <w:t>,</w:t>
      </w:r>
    </w:p>
    <w:p w14:paraId="2240AF19" w14:textId="77777777" w:rsidR="005104F5" w:rsidRPr="009F7831" w:rsidRDefault="005104F5" w:rsidP="005104F5">
      <w:pPr>
        <w:pStyle w:val="ListLetter-ContractCzechRadio"/>
      </w:pPr>
      <w:r w:rsidRPr="009F7831">
        <w:t>oznámit okamžitě odpovědnému zaměstnanci</w:t>
      </w:r>
      <w:r>
        <w:t xml:space="preserve"> </w:t>
      </w:r>
      <w:proofErr w:type="spellStart"/>
      <w:r>
        <w:t>ČRi</w:t>
      </w:r>
      <w:proofErr w:type="spellEnd"/>
      <w:r w:rsidRPr="009F7831">
        <w:t xml:space="preserve">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68A18F5" w14:textId="77777777" w:rsidR="005104F5" w:rsidRPr="009F7831" w:rsidRDefault="005104F5" w:rsidP="005104F5">
      <w:pPr>
        <w:pStyle w:val="ListLetter-ContractCzechRadio"/>
      </w:pPr>
      <w:r w:rsidRPr="009F7831">
        <w:t>zajistit, aby stroje, zařízení, nářadí používané externí osobou nebyla používána v rozporu s bezpečnostními předpisy, čímž se zvyšuje riziko úrazu,</w:t>
      </w:r>
    </w:p>
    <w:p w14:paraId="1AEC3327" w14:textId="77777777" w:rsidR="005104F5" w:rsidRPr="009F7831" w:rsidRDefault="005104F5" w:rsidP="005104F5">
      <w:pPr>
        <w:pStyle w:val="ListLetter-ContractCzechRadio"/>
      </w:pPr>
      <w:r w:rsidRPr="009F7831">
        <w:t>zaměstnanci externích osob jsou povinni se podrobit zkouškám na přítomnost alkoholu či jiných návykových látek prováděnými odpovědným zaměstnancem ČRo,</w:t>
      </w:r>
    </w:p>
    <w:p w14:paraId="72732D94" w14:textId="77777777" w:rsidR="005104F5" w:rsidRPr="009F7831" w:rsidRDefault="005104F5" w:rsidP="005104F5">
      <w:pPr>
        <w:pStyle w:val="ListLetter-ContractCzechRadio"/>
      </w:pPr>
      <w:r w:rsidRPr="009F7831">
        <w:t xml:space="preserve">v případě mimořádné události (havarijního stavu, evakuace apod.) je externí osoba povinna uposlechnout příkazu odpovědného zaměstnance ČRo, </w:t>
      </w:r>
    </w:p>
    <w:p w14:paraId="47A8771F" w14:textId="77777777" w:rsidR="005104F5" w:rsidRPr="009F7831" w:rsidRDefault="005104F5" w:rsidP="005104F5">
      <w:pPr>
        <w:pStyle w:val="ListLetter-ContractCzechRadio"/>
      </w:pPr>
      <w:r w:rsidRPr="009F7831">
        <w:lastRenderedPageBreak/>
        <w:t>trvale udržovat volné a nezatarasené únikové cesty a komunikace včetně vymezených prostorů před elektrickými rozvaděči,</w:t>
      </w:r>
      <w:r>
        <w:t xml:space="preserve"> kdy</w:t>
      </w:r>
      <w:r w:rsidRPr="00AE248F">
        <w:t xml:space="preserve"> </w:t>
      </w:r>
      <w:r>
        <w:t>instalované bezpečnostní značky nesmí být odstraňovány, poškozovány ani zakrývány</w:t>
      </w:r>
      <w:r w:rsidRPr="009F7831">
        <w:t>,</w:t>
      </w:r>
    </w:p>
    <w:p w14:paraId="24EEB528" w14:textId="77777777" w:rsidR="005104F5" w:rsidRPr="009F7831" w:rsidRDefault="005104F5" w:rsidP="005104F5">
      <w:pPr>
        <w:pStyle w:val="ListLetter-ContractCzechRadio"/>
      </w:pPr>
      <w:r w:rsidRPr="009F7831">
        <w:t>zajistit, aby zaměstnanci externí osoby používali ochranné pracovní prostředky a ochranné zařízení strojů zabraňujících či snižujících nebezpečí vzniku úrazu,</w:t>
      </w:r>
    </w:p>
    <w:p w14:paraId="74A891A6" w14:textId="77777777" w:rsidR="005104F5" w:rsidRPr="009F7831" w:rsidRDefault="005104F5" w:rsidP="005104F5">
      <w:pPr>
        <w:pStyle w:val="ListLetter-ContractCzechRadio"/>
      </w:pPr>
      <w:r w:rsidRPr="009F7831">
        <w:t>zajistit, aby činnosti prováděné externí osobou byly prováděny v souladu se zásadami BOZP a PO a všemi obecně závaznými právními předpisy platnými pro činnosti, které externí osoby provádějí,</w:t>
      </w:r>
    </w:p>
    <w:p w14:paraId="01E89082" w14:textId="77777777" w:rsidR="005104F5" w:rsidRPr="009F7831" w:rsidRDefault="005104F5" w:rsidP="005104F5">
      <w:pPr>
        <w:pStyle w:val="ListLetter-ContractCzechRadio"/>
      </w:pPr>
      <w:r w:rsidRPr="009F7831">
        <w:t>počínat si tak, aby svým jednáním nezavdaly příčinu ke vzniku požáru, výbuchu, ohrožení života nebo škody na majetku,</w:t>
      </w:r>
    </w:p>
    <w:p w14:paraId="51FC80CD" w14:textId="77777777" w:rsidR="005104F5" w:rsidRPr="009F7831" w:rsidRDefault="005104F5" w:rsidP="005104F5">
      <w:pPr>
        <w:pStyle w:val="ListLetter-ContractCzechRadio"/>
      </w:pPr>
      <w:r w:rsidRPr="009F7831">
        <w:t>dodržovat zákaz kouření</w:t>
      </w:r>
      <w:r>
        <w:t>, který zahrnuje i elektronické cigarety v objektech</w:t>
      </w:r>
      <w:r w:rsidRPr="009F7831">
        <w:t xml:space="preserve"> ČRo s výjimkou k tomu určených prostorů,</w:t>
      </w:r>
    </w:p>
    <w:p w14:paraId="5EE60D71" w14:textId="77777777" w:rsidR="005104F5" w:rsidRPr="009F7831" w:rsidRDefault="005104F5" w:rsidP="005104F5">
      <w:pPr>
        <w:pStyle w:val="ListLetter-ContractCzechRadio"/>
      </w:pPr>
      <w:r w:rsidRPr="009F7831">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A9E9825" w14:textId="77777777" w:rsidR="005104F5" w:rsidRDefault="005104F5" w:rsidP="005104F5">
      <w:pPr>
        <w:pStyle w:val="ListLetter-ContractCzechRadio"/>
      </w:pPr>
      <w:r w:rsidRPr="009F7831">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13F9316" w14:textId="77777777" w:rsidR="005104F5" w:rsidRPr="009F7831" w:rsidRDefault="005104F5" w:rsidP="005104F5">
      <w:pPr>
        <w:pStyle w:val="ListLetter-ContractCzechRadio"/>
      </w:pPr>
      <w:r>
        <w:t>externí osoby jsou povinny používat pouze nástroje a zařízení v dobrém technickém stavu a zajistit, aby jejich použití probíhalo v souladu s platnými právními předpisy (zejména u elektrospotřebičů zajištění povinných kontrol a revizí).</w:t>
      </w:r>
    </w:p>
    <w:p w14:paraId="2EFAB66B" w14:textId="77777777" w:rsidR="005104F5" w:rsidRPr="009F7831" w:rsidRDefault="005104F5" w:rsidP="005104F5">
      <w:pPr>
        <w:pStyle w:val="Heading-Number-ContractCzechRadio"/>
        <w:rPr>
          <w:color w:val="auto"/>
        </w:rPr>
      </w:pPr>
      <w:r w:rsidRPr="009F7831">
        <w:rPr>
          <w:color w:val="auto"/>
        </w:rPr>
        <w:t>Povinnosti externích osob v oblasti ŽP</w:t>
      </w:r>
    </w:p>
    <w:p w14:paraId="6334F16C" w14:textId="77777777" w:rsidR="005104F5" w:rsidRPr="009F7831" w:rsidRDefault="005104F5" w:rsidP="005104F5">
      <w:pPr>
        <w:pStyle w:val="ListNumber-ContractCzechRadio"/>
      </w:pPr>
      <w:r w:rsidRPr="009F7831">
        <w:t>Externí osoby jsou povinny dodržovat veškerá ustanovení obecně závazných právních předpisů v oblasti ochrany ŽP a zejména z</w:t>
      </w:r>
      <w:r>
        <w:t xml:space="preserve">ákona </w:t>
      </w:r>
      <w:r w:rsidRPr="009F7831">
        <w:t xml:space="preserve">č. </w:t>
      </w:r>
      <w:r>
        <w:t>541/2020</w:t>
      </w:r>
      <w:r w:rsidRPr="009F7831">
        <w:t xml:space="preserve"> Sb., o odpadech. Případné sankce uložené orgány státní správy spojené s porušením legislativy ze strany externí osoby, ponese externí osoba. </w:t>
      </w:r>
    </w:p>
    <w:p w14:paraId="011EB22D" w14:textId="77777777" w:rsidR="005104F5" w:rsidRPr="009F7831" w:rsidRDefault="005104F5" w:rsidP="005104F5">
      <w:pPr>
        <w:pStyle w:val="ListNumber-ContractCzechRadio"/>
      </w:pPr>
      <w:r w:rsidRPr="009F7831">
        <w:t>Externí osoby jsou zejména povinny:</w:t>
      </w:r>
    </w:p>
    <w:p w14:paraId="11A61815" w14:textId="77777777" w:rsidR="005104F5" w:rsidRPr="009F7831" w:rsidRDefault="005104F5" w:rsidP="005104F5">
      <w:pPr>
        <w:pStyle w:val="ListLetter-ContractCzechRadio"/>
      </w:pPr>
      <w:r>
        <w:t xml:space="preserve">snažit se, aby při jejich činnosti vzniklo co nejméně odpadu, a s odpadem, který i přes veškerou vynaloženou snahu v důsledku </w:t>
      </w:r>
      <w:r w:rsidRPr="009F7831">
        <w:t xml:space="preserve">jejich činnosti </w:t>
      </w:r>
      <w:r>
        <w:t xml:space="preserve">vznikne, nakládat </w:t>
      </w:r>
      <w:r w:rsidRPr="009F7831">
        <w:t>v souladu s</w:t>
      </w:r>
      <w:r>
        <w:t xml:space="preserve"> platnými </w:t>
      </w:r>
      <w:r w:rsidRPr="009F7831">
        <w:t>právními předpisy,</w:t>
      </w:r>
    </w:p>
    <w:p w14:paraId="2BF685CB" w14:textId="77777777" w:rsidR="005104F5" w:rsidRPr="009F7831" w:rsidRDefault="005104F5" w:rsidP="005104F5">
      <w:pPr>
        <w:pStyle w:val="ListLetter-ContractCzechRadio"/>
      </w:pPr>
      <w:r w:rsidRPr="009F7831">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B778983" w14:textId="77777777" w:rsidR="005104F5" w:rsidRPr="009F7831" w:rsidRDefault="005104F5" w:rsidP="005104F5">
      <w:pPr>
        <w:pStyle w:val="ListLetter-ContractCzechRadio"/>
      </w:pPr>
      <w:r w:rsidRPr="009F7831">
        <w:t>neznečišťovat komunikace a nepoškozovat zeleň,</w:t>
      </w:r>
    </w:p>
    <w:p w14:paraId="23E330BC" w14:textId="77777777" w:rsidR="005104F5" w:rsidRDefault="005104F5" w:rsidP="005104F5">
      <w:pPr>
        <w:pStyle w:val="ListLetter-ContractCzechRadio"/>
      </w:pPr>
      <w:r w:rsidRPr="009F7831">
        <w:t>zajistit likvidaci obalů dle platných právních předpisů</w:t>
      </w:r>
      <w:r>
        <w:t>,</w:t>
      </w:r>
    </w:p>
    <w:p w14:paraId="5DD158BA" w14:textId="77777777" w:rsidR="005104F5" w:rsidRDefault="005104F5" w:rsidP="005104F5">
      <w:pPr>
        <w:pStyle w:val="ListLetter-ContractCzechRadio"/>
      </w:pPr>
      <w:r>
        <w:t>šetřit tepelnou a elektrickou energií a využívat obnovitelné zdroje energie tam, kde to povaha vykonávané činnosti umožňuje,</w:t>
      </w:r>
    </w:p>
    <w:p w14:paraId="4345B126" w14:textId="77777777" w:rsidR="005104F5" w:rsidRPr="009F7831" w:rsidRDefault="005104F5" w:rsidP="005104F5">
      <w:pPr>
        <w:pStyle w:val="ListLetter-ContractCzechRadio"/>
      </w:pPr>
      <w:r>
        <w:lastRenderedPageBreak/>
        <w:t>písemně sdělit odpovědnému zaměstnanci rizika svých činností ve vztahu k životnímu prostředí a preventivní opatření ke snížení těchto rizik</w:t>
      </w:r>
      <w:r w:rsidRPr="009F7831">
        <w:t>.</w:t>
      </w:r>
    </w:p>
    <w:p w14:paraId="63A9CB3B" w14:textId="77777777" w:rsidR="005104F5" w:rsidRPr="009F7831" w:rsidRDefault="005104F5" w:rsidP="005104F5">
      <w:pPr>
        <w:pStyle w:val="ListNumber-ContractCzechRadio"/>
      </w:pPr>
      <w:r w:rsidRPr="009F7831">
        <w:t xml:space="preserve">Externí osoby jsou povinny </w:t>
      </w:r>
      <w:r>
        <w:t xml:space="preserve">v objektech ČRo a zejména pak </w:t>
      </w:r>
      <w:r w:rsidRPr="009F7831">
        <w:t>na předaném místě výkonu jejich činnosti na vlastní náklady udržovat pořádek a čistotu</w:t>
      </w:r>
      <w:r>
        <w:t>.</w:t>
      </w:r>
      <w:r w:rsidRPr="009F7831">
        <w:t xml:space="preserve"> </w:t>
      </w:r>
    </w:p>
    <w:p w14:paraId="03E67AC4" w14:textId="77777777" w:rsidR="005104F5" w:rsidRDefault="005104F5" w:rsidP="005104F5">
      <w:pPr>
        <w:pStyle w:val="ListNumber-ContractCzechRadio"/>
      </w:pPr>
      <w:r w:rsidRPr="009F7831">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3C006CFF" w14:textId="77777777" w:rsidR="005104F5" w:rsidRPr="001C727E" w:rsidRDefault="005104F5" w:rsidP="005104F5">
      <w:pPr>
        <w:pStyle w:val="ListNumber-ContractCzechRadio"/>
        <w:rPr>
          <w:rFonts w:ascii="Calibri" w:hAnsi="Calibri"/>
        </w:rPr>
      </w:pPr>
      <w:r>
        <w:t xml:space="preserve">Externí osoby musí vyloučit týrání zvířat při jakékoli činnosti, kterou pro ČRo vykonávají. Je nepřípustné, aby při této činnosti došlo k usmrcení nebo zranění zvířete </w:t>
      </w:r>
      <w:r w:rsidRPr="001C727E">
        <w:rPr>
          <w:bCs/>
        </w:rPr>
        <w:t>nebo vystavení zvířete nadměrnému stresu</w:t>
      </w:r>
      <w:r w:rsidRPr="00403FD9">
        <w:t>.</w:t>
      </w:r>
      <w:r>
        <w:t xml:space="preserve"> Je třeba šetřit zdraví a důstojnost zvířat a nelze dopustit jejich přetěžování, zejména vystavením nepřiměřené únavě, hladu či žízni. </w:t>
      </w:r>
    </w:p>
    <w:p w14:paraId="77624A86" w14:textId="77777777" w:rsidR="005104F5" w:rsidRPr="00B371B9" w:rsidRDefault="005104F5" w:rsidP="005104F5">
      <w:pPr>
        <w:pStyle w:val="Heading-Number-ContractCzechRadio"/>
        <w:rPr>
          <w:color w:val="auto"/>
        </w:rPr>
      </w:pPr>
      <w:r>
        <w:rPr>
          <w:color w:val="auto"/>
        </w:rPr>
        <w:t>Povinnosti externích osob v oblasti zajištění fyzické bezpečnosti objektů ČRo</w:t>
      </w:r>
    </w:p>
    <w:p w14:paraId="10D1F95C" w14:textId="77777777" w:rsidR="005104F5" w:rsidRDefault="005104F5" w:rsidP="005104F5">
      <w:pPr>
        <w:pStyle w:val="ListNumber-ContractCzechRadio"/>
      </w:pPr>
      <w:r w:rsidRPr="009F7831">
        <w:t>Odpovědn</w:t>
      </w:r>
      <w:r>
        <w:t>é</w:t>
      </w:r>
      <w:r w:rsidRPr="009F7831">
        <w:t xml:space="preserve"> </w:t>
      </w:r>
      <w:r>
        <w:t xml:space="preserve">osoby </w:t>
      </w:r>
      <w:r w:rsidRPr="009F7831">
        <w:t>ČRo jsou oprávněni kontrolovat, zda externí osoby plní povinnosti uložené v oblasti BOZP, PO</w:t>
      </w:r>
      <w:r>
        <w:t>,</w:t>
      </w:r>
      <w:r w:rsidRPr="009F7831">
        <w:t xml:space="preserve"> ochrany ŽP nebo těmito podmínkami a tyto osoby jsou povinny takovou kontrolu strpět. </w:t>
      </w:r>
    </w:p>
    <w:p w14:paraId="6257E981" w14:textId="77777777" w:rsidR="005104F5" w:rsidRDefault="005104F5" w:rsidP="005104F5">
      <w:pPr>
        <w:pStyle w:val="ListNumber-ContractCzechRadio"/>
      </w:pPr>
      <w:r>
        <w:t xml:space="preserve">Vstup externích osob do objektů ČRo je povolen pouze na základě povolení vydaného odpovědnou osobou a po případné kontrole provedené bezpečnostními pracovníky. </w:t>
      </w:r>
    </w:p>
    <w:p w14:paraId="61A5E4B6" w14:textId="77777777" w:rsidR="005104F5" w:rsidRDefault="005104F5" w:rsidP="005104F5">
      <w:pPr>
        <w:pStyle w:val="ListNumber-ContractCzechRadio"/>
      </w:pPr>
      <w:r>
        <w:t>Externí osoby nesmějí bez písemného povolení do objektů ČRo vnášet zbraně, nebezpečné látky nebo jiné předměty, které by mohly ohrozit bezpečnosti osob nebo majetku.</w:t>
      </w:r>
    </w:p>
    <w:p w14:paraId="3443F4B5" w14:textId="77777777" w:rsidR="005104F5" w:rsidRDefault="005104F5" w:rsidP="005104F5">
      <w:pPr>
        <w:pStyle w:val="ListNumber-ContractCzechRadio"/>
      </w:pPr>
      <w:r>
        <w:t>Externí osoby jsou povinny se při vstupu prokázat platným průkazem totožnosti a případně povolením ke vstupu a pohybovat se pouze v prostorách, kde vykonávají činnosti.</w:t>
      </w:r>
    </w:p>
    <w:p w14:paraId="2E0F8E62" w14:textId="77777777" w:rsidR="005104F5" w:rsidRDefault="005104F5" w:rsidP="005104F5">
      <w:pPr>
        <w:pStyle w:val="ListNumber-ContractCzechRadio"/>
      </w:pPr>
      <w:r>
        <w:t>Externí osoba, která obdržela pro vstup do objektu ČRo elektronickou identifikační kartu, je povinna při ztrátě nebo odcizení této karty tuto skutečnost neprodleně oznámit na pracoviště multifunkčního dohledového centra na tel. 221 553 400 nebo 221 553 414 nebo odpovědnému zaměstnanci ČRo. V případě, že tak neučiní a dojde k zneužití elektronické identifikační karty a případně ke vzniku škody, bude tato škoda vymáhána po externí osobě.</w:t>
      </w:r>
    </w:p>
    <w:p w14:paraId="25D61C25" w14:textId="77777777" w:rsidR="005104F5" w:rsidRPr="009F7831" w:rsidRDefault="005104F5" w:rsidP="005104F5">
      <w:pPr>
        <w:pStyle w:val="ListNumber-ContractCzechRadio"/>
      </w:pPr>
      <w:r w:rsidRPr="009F7831">
        <w:t>Fotografování a natáčení je v objektech ČRo zakázáno, ledaže s tím vyslovil souhlas generální ředitel, nebo jeho pověřený zástupce.</w:t>
      </w:r>
    </w:p>
    <w:p w14:paraId="7D63DC80" w14:textId="330D68BF" w:rsidR="004F5122" w:rsidRDefault="004F5122" w:rsidP="005104F5">
      <w:pPr>
        <w:pStyle w:val="ListNumber-ContractCzechRadio"/>
        <w:numPr>
          <w:ilvl w:val="0"/>
          <w:numId w:val="0"/>
        </w:numPr>
        <w:ind w:left="312" w:hanging="312"/>
        <w:jc w:val="center"/>
      </w:pPr>
    </w:p>
    <w:p w14:paraId="61EDA9B1" w14:textId="77777777" w:rsidR="00C4050F" w:rsidRDefault="00C4050F" w:rsidP="004F5122">
      <w:pPr>
        <w:pStyle w:val="ListNumber-ContractCzechRadio"/>
        <w:numPr>
          <w:ilvl w:val="0"/>
          <w:numId w:val="0"/>
        </w:numPr>
        <w:ind w:left="312" w:hanging="312"/>
        <w:jc w:val="center"/>
      </w:pPr>
    </w:p>
    <w:sectPr w:rsidR="00C4050F"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31ECD" w14:textId="77777777" w:rsidR="00F75DB4" w:rsidRDefault="00F75DB4">
      <w:pPr>
        <w:spacing w:line="240" w:lineRule="auto"/>
      </w:pPr>
      <w:r>
        <w:separator/>
      </w:r>
    </w:p>
  </w:endnote>
  <w:endnote w:type="continuationSeparator" w:id="0">
    <w:p w14:paraId="4A8CC0DC" w14:textId="77777777" w:rsidR="00F75DB4" w:rsidRDefault="00F75D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359C9" w14:textId="4917981D" w:rsidR="00707E3C" w:rsidRDefault="00707E3C">
    <w:pPr>
      <w:pStyle w:val="Zpat"/>
    </w:pPr>
    <w:r>
      <w:rPr>
        <w:noProof/>
        <w:lang w:eastAsia="cs-CZ"/>
      </w:rPr>
      <mc:AlternateContent>
        <mc:Choice Requires="wps">
          <w:drawing>
            <wp:anchor distT="0" distB="0" distL="114300" distR="114300" simplePos="0" relativeHeight="251655680" behindDoc="0" locked="0" layoutInCell="1" allowOverlap="1" wp14:anchorId="1FA03158" wp14:editId="5F91C679">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249D4A22" w14:textId="6971FF90" w:rsidR="00707E3C" w:rsidRPr="00727BE2" w:rsidRDefault="00707E3C"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E601E7">
                            <w:rPr>
                              <w:rStyle w:val="slostrnky"/>
                              <w:noProof/>
                            </w:rPr>
                            <w:t>20</w:t>
                          </w:r>
                          <w:r w:rsidRPr="00727BE2">
                            <w:rPr>
                              <w:rStyle w:val="slostrnky"/>
                            </w:rPr>
                            <w:fldChar w:fldCharType="end"/>
                          </w:r>
                          <w:r w:rsidRPr="00727BE2">
                            <w:rPr>
                              <w:rStyle w:val="slostrnky"/>
                            </w:rPr>
                            <w:t xml:space="preserve"> / </w:t>
                          </w:r>
                          <w:fldSimple w:instr=" NUMPAGES   \* MERGEFORMAT ">
                            <w:bookmarkStart w:id="0" w:name="_GoBack"/>
                            <w:ins w:id="1" w:author="Brennerová Jitka" w:date="2025-08-05T05:21:00Z">
                              <w:r w:rsidR="00E601E7" w:rsidRPr="00E601E7">
                                <w:rPr>
                                  <w:rStyle w:val="slostrnky"/>
                                  <w:noProof/>
                                  <w:rPrChange w:id="2" w:author="Brennerová Jitka" w:date="2025-08-05T05:21:00Z">
                                    <w:rPr/>
                                  </w:rPrChange>
                                </w:rPr>
                                <w:t>22</w:t>
                              </w:r>
                            </w:ins>
                            <w:bookmarkEnd w:id="0"/>
                            <w:del w:id="3" w:author="Brennerová Jitka" w:date="2025-08-05T05:21:00Z">
                              <w:r w:rsidR="00E601E7" w:rsidRPr="00E601E7" w:rsidDel="00E601E7">
                                <w:rPr>
                                  <w:rStyle w:val="slostrnky"/>
                                  <w:noProof/>
                                </w:rPr>
                                <w:delText>22</w:delText>
                              </w:r>
                            </w:del>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FA03158" id="_x0000_t202" coordsize="21600,21600" o:spt="202" path="m,l,21600r21600,l21600,xe">
              <v:stroke joinstyle="miter"/>
              <v:path gradientshapeok="t" o:connecttype="rect"/>
            </v:shapetype>
            <v:shape id="Text Box 1" o:spid="_x0000_s1034"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14:paraId="249D4A22" w14:textId="6971FF90" w:rsidR="00707E3C" w:rsidRPr="00727BE2" w:rsidRDefault="00707E3C"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E601E7">
                      <w:rPr>
                        <w:rStyle w:val="slostrnky"/>
                        <w:noProof/>
                      </w:rPr>
                      <w:t>20</w:t>
                    </w:r>
                    <w:r w:rsidRPr="00727BE2">
                      <w:rPr>
                        <w:rStyle w:val="slostrnky"/>
                      </w:rPr>
                      <w:fldChar w:fldCharType="end"/>
                    </w:r>
                    <w:r w:rsidRPr="00727BE2">
                      <w:rPr>
                        <w:rStyle w:val="slostrnky"/>
                      </w:rPr>
                      <w:t xml:space="preserve"> / </w:t>
                    </w:r>
                    <w:fldSimple w:instr=" NUMPAGES   \* MERGEFORMAT ">
                      <w:bookmarkStart w:id="4" w:name="_GoBack"/>
                      <w:ins w:id="5" w:author="Brennerová Jitka" w:date="2025-08-05T05:21:00Z">
                        <w:r w:rsidR="00E601E7" w:rsidRPr="00E601E7">
                          <w:rPr>
                            <w:rStyle w:val="slostrnky"/>
                            <w:noProof/>
                            <w:rPrChange w:id="6" w:author="Brennerová Jitka" w:date="2025-08-05T05:21:00Z">
                              <w:rPr/>
                            </w:rPrChange>
                          </w:rPr>
                          <w:t>22</w:t>
                        </w:r>
                      </w:ins>
                      <w:bookmarkEnd w:id="4"/>
                      <w:del w:id="7" w:author="Brennerová Jitka" w:date="2025-08-05T05:21:00Z">
                        <w:r w:rsidR="00E601E7" w:rsidRPr="00E601E7" w:rsidDel="00E601E7">
                          <w:rPr>
                            <w:rStyle w:val="slostrnky"/>
                            <w:noProof/>
                          </w:rPr>
                          <w:delText>22</w:delText>
                        </w:r>
                      </w:del>
                    </w:fldSimple>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ADE0" w14:textId="1C1D0B97" w:rsidR="00707E3C" w:rsidRPr="00B5596D" w:rsidRDefault="00707E3C" w:rsidP="00B5596D">
    <w:pPr>
      <w:pStyle w:val="Zpat"/>
    </w:pPr>
    <w:r>
      <w:rPr>
        <w:noProof/>
        <w:lang w:eastAsia="cs-CZ"/>
      </w:rPr>
      <mc:AlternateContent>
        <mc:Choice Requires="wps">
          <w:drawing>
            <wp:anchor distT="0" distB="0" distL="114300" distR="114300" simplePos="0" relativeHeight="251658752" behindDoc="0" locked="0" layoutInCell="1" allowOverlap="1" wp14:anchorId="480626CC" wp14:editId="2F0B4AE2">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6D7E51F4" w14:textId="25028F54" w:rsidR="00707E3C" w:rsidRPr="00727BE2" w:rsidRDefault="00707E3C"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E601E7">
                            <w:rPr>
                              <w:rStyle w:val="slostrnky"/>
                              <w:noProof/>
                            </w:rPr>
                            <w:t>1</w:t>
                          </w:r>
                          <w:r w:rsidRPr="00727BE2">
                            <w:rPr>
                              <w:rStyle w:val="slostrnky"/>
                            </w:rPr>
                            <w:fldChar w:fldCharType="end"/>
                          </w:r>
                          <w:r w:rsidRPr="00727BE2">
                            <w:rPr>
                              <w:rStyle w:val="slostrnky"/>
                            </w:rPr>
                            <w:t xml:space="preserve"> / </w:t>
                          </w:r>
                          <w:fldSimple w:instr=" NUMPAGES   \* MERGEFORMAT ">
                            <w:ins w:id="8" w:author="Brennerová Jitka" w:date="2025-08-05T05:21:00Z">
                              <w:r w:rsidR="00E601E7" w:rsidRPr="00E601E7">
                                <w:rPr>
                                  <w:rStyle w:val="slostrnky"/>
                                  <w:noProof/>
                                  <w:rPrChange w:id="9" w:author="Brennerová Jitka" w:date="2025-08-05T05:21:00Z">
                                    <w:rPr/>
                                  </w:rPrChange>
                                </w:rPr>
                                <w:t>22</w:t>
                              </w:r>
                            </w:ins>
                            <w:del w:id="10" w:author="Brennerová Jitka" w:date="2025-08-05T05:21:00Z">
                              <w:r w:rsidR="00E601E7" w:rsidRPr="00E601E7" w:rsidDel="00E601E7">
                                <w:rPr>
                                  <w:rStyle w:val="slostrnky"/>
                                  <w:noProof/>
                                </w:rPr>
                                <w:delText>22</w:delText>
                              </w:r>
                            </w:del>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80626CC" id="_x0000_t202" coordsize="21600,21600" o:spt="202" path="m,l,21600r21600,l21600,xe">
              <v:stroke joinstyle="miter"/>
              <v:path gradientshapeok="t" o:connecttype="rect"/>
            </v:shapetype>
            <v:shape id="Text Box 5" o:spid="_x0000_s1036"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1kIg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" filled="f" stroked="f" strokeweight=".5pt">
              <v:textbox inset="0,0,0,0">
                <w:txbxContent>
                  <w:p w14:paraId="6D7E51F4" w14:textId="25028F54" w:rsidR="00707E3C" w:rsidRPr="00727BE2" w:rsidRDefault="00707E3C"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E601E7">
                      <w:rPr>
                        <w:rStyle w:val="slostrnky"/>
                        <w:noProof/>
                      </w:rPr>
                      <w:t>1</w:t>
                    </w:r>
                    <w:r w:rsidRPr="00727BE2">
                      <w:rPr>
                        <w:rStyle w:val="slostrnky"/>
                      </w:rPr>
                      <w:fldChar w:fldCharType="end"/>
                    </w:r>
                    <w:r w:rsidRPr="00727BE2">
                      <w:rPr>
                        <w:rStyle w:val="slostrnky"/>
                      </w:rPr>
                      <w:t xml:space="preserve"> / </w:t>
                    </w:r>
                    <w:r w:rsidR="00B71CBB">
                      <w:fldChar w:fldCharType="begin"/>
                    </w:r>
                    <w:r w:rsidR="00B71CBB">
                      <w:instrText xml:space="preserve"> NUMPAGES   \* MERGEFORMAT </w:instrText>
                    </w:r>
                    <w:r w:rsidR="00B71CBB">
                      <w:fldChar w:fldCharType="separate"/>
                    </w:r>
                    <w:ins w:id="11" w:author="Brennerová Jitka" w:date="2025-08-05T05:21:00Z">
                      <w:r w:rsidR="00E601E7" w:rsidRPr="00E601E7">
                        <w:rPr>
                          <w:rStyle w:val="slostrnky"/>
                          <w:noProof/>
                          <w:rPrChange w:id="12" w:author="Brennerová Jitka" w:date="2025-08-05T05:21:00Z">
                            <w:rPr/>
                          </w:rPrChange>
                        </w:rPr>
                        <w:t>22</w:t>
                      </w:r>
                    </w:ins>
                    <w:del w:id="13" w:author="Brennerová Jitka" w:date="2025-08-05T05:21:00Z">
                      <w:r w:rsidR="00E601E7" w:rsidRPr="00E601E7" w:rsidDel="00E601E7">
                        <w:rPr>
                          <w:rStyle w:val="slostrnky"/>
                          <w:noProof/>
                        </w:rPr>
                        <w:delText>22</w:delText>
                      </w:r>
                    </w:del>
                    <w:r w:rsidR="00B71CBB">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FE552" w14:textId="77777777" w:rsidR="00F75DB4" w:rsidRDefault="00F75DB4">
      <w:pPr>
        <w:spacing w:line="240" w:lineRule="auto"/>
      </w:pPr>
      <w:r>
        <w:separator/>
      </w:r>
    </w:p>
  </w:footnote>
  <w:footnote w:type="continuationSeparator" w:id="0">
    <w:p w14:paraId="08F47C51" w14:textId="77777777" w:rsidR="00F75DB4" w:rsidRDefault="00F75D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9AA47" w14:textId="2E00CAA5" w:rsidR="00707E3C" w:rsidRDefault="00707E3C">
    <w:pPr>
      <w:pStyle w:val="Zhlav"/>
    </w:pPr>
    <w:r>
      <w:rPr>
        <w:noProof/>
        <w:lang w:eastAsia="cs-CZ"/>
      </w:rPr>
      <w:drawing>
        <wp:anchor distT="0" distB="0" distL="114300" distR="114300" simplePos="0" relativeHeight="251659776" behindDoc="0" locked="1" layoutInCell="1" allowOverlap="1" wp14:anchorId="188F8CA0" wp14:editId="561285B4">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7BA51" w14:textId="4A163B4D" w:rsidR="00707E3C" w:rsidRDefault="00707E3C"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7677F110" wp14:editId="7267DC3C">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47D75AB2" w14:textId="77777777" w:rsidR="00707E3C" w:rsidRPr="00321BCC" w:rsidRDefault="00707E3C"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677F110" id="_x0000_t202" coordsize="21600,21600" o:spt="202" path="m,l,21600r21600,l21600,xe">
              <v:stroke joinstyle="miter"/>
              <v:path gradientshapeok="t" o:connecttype="rect"/>
            </v:shapetype>
            <v:shape id="Text Box 13" o:spid="_x0000_s1035"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" filled="f" stroked="f" strokeweight="1pt">
              <v:textbox inset="0,0,0,0">
                <w:txbxContent>
                  <w:p w14:paraId="47D75AB2" w14:textId="77777777" w:rsidR="00707E3C" w:rsidRPr="00321BCC" w:rsidRDefault="00707E3C"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578D985" wp14:editId="583D7033">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BE84C87"/>
    <w:multiLevelType w:val="multilevel"/>
    <w:tmpl w:val="023C2DE0"/>
    <w:numStyleLink w:val="Headings-Numbered"/>
  </w:abstractNum>
  <w:abstractNum w:abstractNumId="6"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15:restartNumberingAfterBreak="0">
    <w:nsid w:val="1E5C7517"/>
    <w:multiLevelType w:val="hybridMultilevel"/>
    <w:tmpl w:val="6C428378"/>
    <w:lvl w:ilvl="0" w:tplc="9DB46D18">
      <w:start w:val="1"/>
      <w:numFmt w:val="bullet"/>
      <w:lvlText w:val=""/>
      <w:lvlJc w:val="left"/>
      <w:pPr>
        <w:ind w:left="672" w:hanging="360"/>
      </w:pPr>
      <w:rPr>
        <w:rFonts w:ascii="Symbol" w:hAnsi="Symbol" w:hint="default"/>
      </w:rPr>
    </w:lvl>
    <w:lvl w:ilvl="1" w:tplc="B38C9A5E">
      <w:start w:val="1"/>
      <w:numFmt w:val="bullet"/>
      <w:lvlText w:val="o"/>
      <w:lvlJc w:val="left"/>
      <w:pPr>
        <w:ind w:left="1392" w:hanging="360"/>
      </w:pPr>
      <w:rPr>
        <w:rFonts w:ascii="Courier New" w:hAnsi="Courier New" w:cs="Courier New" w:hint="default"/>
      </w:rPr>
    </w:lvl>
    <w:lvl w:ilvl="2" w:tplc="AD9A5A5A">
      <w:start w:val="1"/>
      <w:numFmt w:val="bullet"/>
      <w:lvlText w:val=""/>
      <w:lvlJc w:val="left"/>
      <w:pPr>
        <w:ind w:left="2112" w:hanging="360"/>
      </w:pPr>
      <w:rPr>
        <w:rFonts w:ascii="Wingdings" w:hAnsi="Wingdings" w:hint="default"/>
      </w:rPr>
    </w:lvl>
    <w:lvl w:ilvl="3" w:tplc="9550B044" w:tentative="1">
      <w:start w:val="1"/>
      <w:numFmt w:val="bullet"/>
      <w:lvlText w:val=""/>
      <w:lvlJc w:val="left"/>
      <w:pPr>
        <w:ind w:left="2832" w:hanging="360"/>
      </w:pPr>
      <w:rPr>
        <w:rFonts w:ascii="Symbol" w:hAnsi="Symbol" w:hint="default"/>
      </w:rPr>
    </w:lvl>
    <w:lvl w:ilvl="4" w:tplc="8F30C100" w:tentative="1">
      <w:start w:val="1"/>
      <w:numFmt w:val="bullet"/>
      <w:lvlText w:val="o"/>
      <w:lvlJc w:val="left"/>
      <w:pPr>
        <w:ind w:left="3552" w:hanging="360"/>
      </w:pPr>
      <w:rPr>
        <w:rFonts w:ascii="Courier New" w:hAnsi="Courier New" w:cs="Courier New" w:hint="default"/>
      </w:rPr>
    </w:lvl>
    <w:lvl w:ilvl="5" w:tplc="AD36A5D8" w:tentative="1">
      <w:start w:val="1"/>
      <w:numFmt w:val="bullet"/>
      <w:lvlText w:val=""/>
      <w:lvlJc w:val="left"/>
      <w:pPr>
        <w:ind w:left="4272" w:hanging="360"/>
      </w:pPr>
      <w:rPr>
        <w:rFonts w:ascii="Wingdings" w:hAnsi="Wingdings" w:hint="default"/>
      </w:rPr>
    </w:lvl>
    <w:lvl w:ilvl="6" w:tplc="E550C8E8" w:tentative="1">
      <w:start w:val="1"/>
      <w:numFmt w:val="bullet"/>
      <w:lvlText w:val=""/>
      <w:lvlJc w:val="left"/>
      <w:pPr>
        <w:ind w:left="4992" w:hanging="360"/>
      </w:pPr>
      <w:rPr>
        <w:rFonts w:ascii="Symbol" w:hAnsi="Symbol" w:hint="default"/>
      </w:rPr>
    </w:lvl>
    <w:lvl w:ilvl="7" w:tplc="FA84636A" w:tentative="1">
      <w:start w:val="1"/>
      <w:numFmt w:val="bullet"/>
      <w:lvlText w:val="o"/>
      <w:lvlJc w:val="left"/>
      <w:pPr>
        <w:ind w:left="5712" w:hanging="360"/>
      </w:pPr>
      <w:rPr>
        <w:rFonts w:ascii="Courier New" w:hAnsi="Courier New" w:cs="Courier New" w:hint="default"/>
      </w:rPr>
    </w:lvl>
    <w:lvl w:ilvl="8" w:tplc="506A5356" w:tentative="1">
      <w:start w:val="1"/>
      <w:numFmt w:val="bullet"/>
      <w:lvlText w:val=""/>
      <w:lvlJc w:val="left"/>
      <w:pPr>
        <w:ind w:left="6432" w:hanging="360"/>
      </w:pPr>
      <w:rPr>
        <w:rFonts w:ascii="Wingdings" w:hAnsi="Wingding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27109E0"/>
    <w:multiLevelType w:val="multilevel"/>
    <w:tmpl w:val="B414D002"/>
    <w:numStyleLink w:val="Headings"/>
  </w:abstractNum>
  <w:abstractNum w:abstractNumId="10" w15:restartNumberingAfterBreak="0">
    <w:nsid w:val="32244F10"/>
    <w:multiLevelType w:val="multilevel"/>
    <w:tmpl w:val="C2A02212"/>
    <w:numStyleLink w:val="List-Contract"/>
  </w:abstractNum>
  <w:abstractNum w:abstractNumId="11"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2" w15:restartNumberingAfterBreak="0">
    <w:nsid w:val="3A516486"/>
    <w:multiLevelType w:val="hybridMultilevel"/>
    <w:tmpl w:val="556C701E"/>
    <w:lvl w:ilvl="0" w:tplc="F5382FFE">
      <w:start w:val="1"/>
      <w:numFmt w:val="bullet"/>
      <w:lvlText w:val=""/>
      <w:lvlJc w:val="left"/>
      <w:pPr>
        <w:ind w:left="984" w:hanging="360"/>
      </w:pPr>
      <w:rPr>
        <w:rFonts w:ascii="Symbol" w:hAnsi="Symbol" w:hint="default"/>
      </w:rPr>
    </w:lvl>
    <w:lvl w:ilvl="1" w:tplc="6D363A7C" w:tentative="1">
      <w:start w:val="1"/>
      <w:numFmt w:val="bullet"/>
      <w:lvlText w:val="o"/>
      <w:lvlJc w:val="left"/>
      <w:pPr>
        <w:ind w:left="1704" w:hanging="360"/>
      </w:pPr>
      <w:rPr>
        <w:rFonts w:ascii="Courier New" w:hAnsi="Courier New" w:cs="Courier New" w:hint="default"/>
      </w:rPr>
    </w:lvl>
    <w:lvl w:ilvl="2" w:tplc="2436AFC4" w:tentative="1">
      <w:start w:val="1"/>
      <w:numFmt w:val="bullet"/>
      <w:lvlText w:val=""/>
      <w:lvlJc w:val="left"/>
      <w:pPr>
        <w:ind w:left="2424" w:hanging="360"/>
      </w:pPr>
      <w:rPr>
        <w:rFonts w:ascii="Wingdings" w:hAnsi="Wingdings" w:hint="default"/>
      </w:rPr>
    </w:lvl>
    <w:lvl w:ilvl="3" w:tplc="97D2EC0A" w:tentative="1">
      <w:start w:val="1"/>
      <w:numFmt w:val="bullet"/>
      <w:lvlText w:val=""/>
      <w:lvlJc w:val="left"/>
      <w:pPr>
        <w:ind w:left="3144" w:hanging="360"/>
      </w:pPr>
      <w:rPr>
        <w:rFonts w:ascii="Symbol" w:hAnsi="Symbol" w:hint="default"/>
      </w:rPr>
    </w:lvl>
    <w:lvl w:ilvl="4" w:tplc="E79AA3C8" w:tentative="1">
      <w:start w:val="1"/>
      <w:numFmt w:val="bullet"/>
      <w:lvlText w:val="o"/>
      <w:lvlJc w:val="left"/>
      <w:pPr>
        <w:ind w:left="3864" w:hanging="360"/>
      </w:pPr>
      <w:rPr>
        <w:rFonts w:ascii="Courier New" w:hAnsi="Courier New" w:cs="Courier New" w:hint="default"/>
      </w:rPr>
    </w:lvl>
    <w:lvl w:ilvl="5" w:tplc="A1A6F3EC" w:tentative="1">
      <w:start w:val="1"/>
      <w:numFmt w:val="bullet"/>
      <w:lvlText w:val=""/>
      <w:lvlJc w:val="left"/>
      <w:pPr>
        <w:ind w:left="4584" w:hanging="360"/>
      </w:pPr>
      <w:rPr>
        <w:rFonts w:ascii="Wingdings" w:hAnsi="Wingdings" w:hint="default"/>
      </w:rPr>
    </w:lvl>
    <w:lvl w:ilvl="6" w:tplc="5E22C7EC" w:tentative="1">
      <w:start w:val="1"/>
      <w:numFmt w:val="bullet"/>
      <w:lvlText w:val=""/>
      <w:lvlJc w:val="left"/>
      <w:pPr>
        <w:ind w:left="5304" w:hanging="360"/>
      </w:pPr>
      <w:rPr>
        <w:rFonts w:ascii="Symbol" w:hAnsi="Symbol" w:hint="default"/>
      </w:rPr>
    </w:lvl>
    <w:lvl w:ilvl="7" w:tplc="37AE972E" w:tentative="1">
      <w:start w:val="1"/>
      <w:numFmt w:val="bullet"/>
      <w:lvlText w:val="o"/>
      <w:lvlJc w:val="left"/>
      <w:pPr>
        <w:ind w:left="6024" w:hanging="360"/>
      </w:pPr>
      <w:rPr>
        <w:rFonts w:ascii="Courier New" w:hAnsi="Courier New" w:cs="Courier New" w:hint="default"/>
      </w:rPr>
    </w:lvl>
    <w:lvl w:ilvl="8" w:tplc="5DC22FAA" w:tentative="1">
      <w:start w:val="1"/>
      <w:numFmt w:val="bullet"/>
      <w:lvlText w:val=""/>
      <w:lvlJc w:val="left"/>
      <w:pPr>
        <w:ind w:left="6744" w:hanging="360"/>
      </w:pPr>
      <w:rPr>
        <w:rFonts w:ascii="Wingdings" w:hAnsi="Wingdings" w:hint="default"/>
      </w:rPr>
    </w:lvl>
  </w:abstractNum>
  <w:abstractNum w:abstractNumId="13"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4" w15:restartNumberingAfterBreak="0">
    <w:nsid w:val="5349539E"/>
    <w:multiLevelType w:val="multilevel"/>
    <w:tmpl w:val="5456ED1A"/>
    <w:numStyleLink w:val="Section-Contract"/>
  </w:abstractNum>
  <w:abstractNum w:abstractNumId="15" w15:restartNumberingAfterBreak="0">
    <w:nsid w:val="53774FB4"/>
    <w:multiLevelType w:val="hybridMultilevel"/>
    <w:tmpl w:val="FD9630CE"/>
    <w:lvl w:ilvl="0" w:tplc="FB9E93C8">
      <w:start w:val="1"/>
      <w:numFmt w:val="decimal"/>
      <w:lvlText w:val="%1."/>
      <w:lvlJc w:val="left"/>
      <w:pPr>
        <w:ind w:left="1032" w:hanging="360"/>
      </w:pPr>
    </w:lvl>
    <w:lvl w:ilvl="1" w:tplc="FA5C2456" w:tentative="1">
      <w:start w:val="1"/>
      <w:numFmt w:val="lowerLetter"/>
      <w:lvlText w:val="%2."/>
      <w:lvlJc w:val="left"/>
      <w:pPr>
        <w:ind w:left="1752" w:hanging="360"/>
      </w:pPr>
    </w:lvl>
    <w:lvl w:ilvl="2" w:tplc="825C7506" w:tentative="1">
      <w:start w:val="1"/>
      <w:numFmt w:val="lowerRoman"/>
      <w:lvlText w:val="%3."/>
      <w:lvlJc w:val="right"/>
      <w:pPr>
        <w:ind w:left="2472" w:hanging="180"/>
      </w:pPr>
    </w:lvl>
    <w:lvl w:ilvl="3" w:tplc="C31E0EE6" w:tentative="1">
      <w:start w:val="1"/>
      <w:numFmt w:val="decimal"/>
      <w:lvlText w:val="%4."/>
      <w:lvlJc w:val="left"/>
      <w:pPr>
        <w:ind w:left="3192" w:hanging="360"/>
      </w:pPr>
    </w:lvl>
    <w:lvl w:ilvl="4" w:tplc="0A747AF6" w:tentative="1">
      <w:start w:val="1"/>
      <w:numFmt w:val="lowerLetter"/>
      <w:lvlText w:val="%5."/>
      <w:lvlJc w:val="left"/>
      <w:pPr>
        <w:ind w:left="3912" w:hanging="360"/>
      </w:pPr>
    </w:lvl>
    <w:lvl w:ilvl="5" w:tplc="C08E8DBE" w:tentative="1">
      <w:start w:val="1"/>
      <w:numFmt w:val="lowerRoman"/>
      <w:lvlText w:val="%6."/>
      <w:lvlJc w:val="right"/>
      <w:pPr>
        <w:ind w:left="4632" w:hanging="180"/>
      </w:pPr>
    </w:lvl>
    <w:lvl w:ilvl="6" w:tplc="42D8C232" w:tentative="1">
      <w:start w:val="1"/>
      <w:numFmt w:val="decimal"/>
      <w:lvlText w:val="%7."/>
      <w:lvlJc w:val="left"/>
      <w:pPr>
        <w:ind w:left="5352" w:hanging="360"/>
      </w:pPr>
    </w:lvl>
    <w:lvl w:ilvl="7" w:tplc="B0345F4A" w:tentative="1">
      <w:start w:val="1"/>
      <w:numFmt w:val="lowerLetter"/>
      <w:lvlText w:val="%8."/>
      <w:lvlJc w:val="left"/>
      <w:pPr>
        <w:ind w:left="6072" w:hanging="360"/>
      </w:pPr>
    </w:lvl>
    <w:lvl w:ilvl="8" w:tplc="00203F54" w:tentative="1">
      <w:start w:val="1"/>
      <w:numFmt w:val="lowerRoman"/>
      <w:lvlText w:val="%9."/>
      <w:lvlJc w:val="right"/>
      <w:pPr>
        <w:ind w:left="6792" w:hanging="180"/>
      </w:pPr>
    </w:lvl>
  </w:abstractNum>
  <w:abstractNum w:abstractNumId="16" w15:restartNumberingAfterBreak="0">
    <w:nsid w:val="569A0E61"/>
    <w:multiLevelType w:val="hybridMultilevel"/>
    <w:tmpl w:val="18D066E4"/>
    <w:lvl w:ilvl="0" w:tplc="DAF0B48E">
      <w:start w:val="1"/>
      <w:numFmt w:val="lowerLetter"/>
      <w:lvlText w:val="%1)"/>
      <w:lvlJc w:val="left"/>
      <w:pPr>
        <w:ind w:left="720" w:hanging="360"/>
      </w:pPr>
      <w:rPr>
        <w:rFonts w:hint="default"/>
      </w:rPr>
    </w:lvl>
    <w:lvl w:ilvl="1" w:tplc="3E3C11A2" w:tentative="1">
      <w:start w:val="1"/>
      <w:numFmt w:val="lowerLetter"/>
      <w:lvlText w:val="%2."/>
      <w:lvlJc w:val="left"/>
      <w:pPr>
        <w:ind w:left="1440" w:hanging="360"/>
      </w:pPr>
    </w:lvl>
    <w:lvl w:ilvl="2" w:tplc="D034003A" w:tentative="1">
      <w:start w:val="1"/>
      <w:numFmt w:val="lowerRoman"/>
      <w:lvlText w:val="%3."/>
      <w:lvlJc w:val="right"/>
      <w:pPr>
        <w:ind w:left="2160" w:hanging="180"/>
      </w:pPr>
    </w:lvl>
    <w:lvl w:ilvl="3" w:tplc="04E64F84" w:tentative="1">
      <w:start w:val="1"/>
      <w:numFmt w:val="decimal"/>
      <w:lvlText w:val="%4."/>
      <w:lvlJc w:val="left"/>
      <w:pPr>
        <w:ind w:left="2880" w:hanging="360"/>
      </w:pPr>
    </w:lvl>
    <w:lvl w:ilvl="4" w:tplc="E460BD4A" w:tentative="1">
      <w:start w:val="1"/>
      <w:numFmt w:val="lowerLetter"/>
      <w:lvlText w:val="%5."/>
      <w:lvlJc w:val="left"/>
      <w:pPr>
        <w:ind w:left="3600" w:hanging="360"/>
      </w:pPr>
    </w:lvl>
    <w:lvl w:ilvl="5" w:tplc="6C684D48" w:tentative="1">
      <w:start w:val="1"/>
      <w:numFmt w:val="lowerRoman"/>
      <w:lvlText w:val="%6."/>
      <w:lvlJc w:val="right"/>
      <w:pPr>
        <w:ind w:left="4320" w:hanging="180"/>
      </w:pPr>
    </w:lvl>
    <w:lvl w:ilvl="6" w:tplc="3F6CA006" w:tentative="1">
      <w:start w:val="1"/>
      <w:numFmt w:val="decimal"/>
      <w:lvlText w:val="%7."/>
      <w:lvlJc w:val="left"/>
      <w:pPr>
        <w:ind w:left="5040" w:hanging="360"/>
      </w:pPr>
    </w:lvl>
    <w:lvl w:ilvl="7" w:tplc="74008CF6" w:tentative="1">
      <w:start w:val="1"/>
      <w:numFmt w:val="lowerLetter"/>
      <w:lvlText w:val="%8."/>
      <w:lvlJc w:val="left"/>
      <w:pPr>
        <w:ind w:left="5760" w:hanging="360"/>
      </w:pPr>
    </w:lvl>
    <w:lvl w:ilvl="8" w:tplc="22E062D4" w:tentative="1">
      <w:start w:val="1"/>
      <w:numFmt w:val="lowerRoman"/>
      <w:lvlText w:val="%9."/>
      <w:lvlJc w:val="right"/>
      <w:pPr>
        <w:ind w:left="6480" w:hanging="180"/>
      </w:pPr>
    </w:lvl>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75D6093"/>
    <w:multiLevelType w:val="hybridMultilevel"/>
    <w:tmpl w:val="FB827544"/>
    <w:lvl w:ilvl="0" w:tplc="A95CCF1E">
      <w:start w:val="1"/>
      <w:numFmt w:val="bullet"/>
      <w:lvlText w:val=""/>
      <w:lvlJc w:val="left"/>
      <w:pPr>
        <w:ind w:left="720" w:hanging="360"/>
      </w:pPr>
      <w:rPr>
        <w:rFonts w:ascii="Symbol" w:hAnsi="Symbol" w:hint="default"/>
      </w:rPr>
    </w:lvl>
    <w:lvl w:ilvl="1" w:tplc="36280C22" w:tentative="1">
      <w:start w:val="1"/>
      <w:numFmt w:val="bullet"/>
      <w:lvlText w:val="o"/>
      <w:lvlJc w:val="left"/>
      <w:pPr>
        <w:ind w:left="1440" w:hanging="360"/>
      </w:pPr>
      <w:rPr>
        <w:rFonts w:ascii="Courier New" w:hAnsi="Courier New" w:cs="Courier New" w:hint="default"/>
      </w:rPr>
    </w:lvl>
    <w:lvl w:ilvl="2" w:tplc="F442447C" w:tentative="1">
      <w:start w:val="1"/>
      <w:numFmt w:val="bullet"/>
      <w:lvlText w:val=""/>
      <w:lvlJc w:val="left"/>
      <w:pPr>
        <w:ind w:left="2160" w:hanging="360"/>
      </w:pPr>
      <w:rPr>
        <w:rFonts w:ascii="Wingdings" w:hAnsi="Wingdings" w:hint="default"/>
      </w:rPr>
    </w:lvl>
    <w:lvl w:ilvl="3" w:tplc="9AE246AE" w:tentative="1">
      <w:start w:val="1"/>
      <w:numFmt w:val="bullet"/>
      <w:lvlText w:val=""/>
      <w:lvlJc w:val="left"/>
      <w:pPr>
        <w:ind w:left="2880" w:hanging="360"/>
      </w:pPr>
      <w:rPr>
        <w:rFonts w:ascii="Symbol" w:hAnsi="Symbol" w:hint="default"/>
      </w:rPr>
    </w:lvl>
    <w:lvl w:ilvl="4" w:tplc="FABED418" w:tentative="1">
      <w:start w:val="1"/>
      <w:numFmt w:val="bullet"/>
      <w:lvlText w:val="o"/>
      <w:lvlJc w:val="left"/>
      <w:pPr>
        <w:ind w:left="3600" w:hanging="360"/>
      </w:pPr>
      <w:rPr>
        <w:rFonts w:ascii="Courier New" w:hAnsi="Courier New" w:cs="Courier New" w:hint="default"/>
      </w:rPr>
    </w:lvl>
    <w:lvl w:ilvl="5" w:tplc="409612FE" w:tentative="1">
      <w:start w:val="1"/>
      <w:numFmt w:val="bullet"/>
      <w:lvlText w:val=""/>
      <w:lvlJc w:val="left"/>
      <w:pPr>
        <w:ind w:left="4320" w:hanging="360"/>
      </w:pPr>
      <w:rPr>
        <w:rFonts w:ascii="Wingdings" w:hAnsi="Wingdings" w:hint="default"/>
      </w:rPr>
    </w:lvl>
    <w:lvl w:ilvl="6" w:tplc="D86ADD4A" w:tentative="1">
      <w:start w:val="1"/>
      <w:numFmt w:val="bullet"/>
      <w:lvlText w:val=""/>
      <w:lvlJc w:val="left"/>
      <w:pPr>
        <w:ind w:left="5040" w:hanging="360"/>
      </w:pPr>
      <w:rPr>
        <w:rFonts w:ascii="Symbol" w:hAnsi="Symbol" w:hint="default"/>
      </w:rPr>
    </w:lvl>
    <w:lvl w:ilvl="7" w:tplc="E98053A2" w:tentative="1">
      <w:start w:val="1"/>
      <w:numFmt w:val="bullet"/>
      <w:lvlText w:val="o"/>
      <w:lvlJc w:val="left"/>
      <w:pPr>
        <w:ind w:left="5760" w:hanging="360"/>
      </w:pPr>
      <w:rPr>
        <w:rFonts w:ascii="Courier New" w:hAnsi="Courier New" w:cs="Courier New" w:hint="default"/>
      </w:rPr>
    </w:lvl>
    <w:lvl w:ilvl="8" w:tplc="F518568C" w:tentative="1">
      <w:start w:val="1"/>
      <w:numFmt w:val="bullet"/>
      <w:lvlText w:val=""/>
      <w:lvlJc w:val="left"/>
      <w:pPr>
        <w:ind w:left="6480" w:hanging="360"/>
      </w:pPr>
      <w:rPr>
        <w:rFonts w:ascii="Wingdings" w:hAnsi="Wingdings" w:hint="default"/>
      </w:rPr>
    </w:lvl>
  </w:abstractNum>
  <w:abstractNum w:abstractNumId="19" w15:restartNumberingAfterBreak="0">
    <w:nsid w:val="58A86820"/>
    <w:multiLevelType w:val="hybridMultilevel"/>
    <w:tmpl w:val="02FCC200"/>
    <w:lvl w:ilvl="0" w:tplc="C7E08B56">
      <w:numFmt w:val="bullet"/>
      <w:lvlText w:val="-"/>
      <w:lvlJc w:val="left"/>
      <w:pPr>
        <w:ind w:left="720" w:hanging="360"/>
      </w:pPr>
      <w:rPr>
        <w:rFonts w:ascii="Arial" w:eastAsia="Times New Roman" w:hAnsi="Arial" w:cs="Arial" w:hint="default"/>
        <w:b w:val="0"/>
      </w:rPr>
    </w:lvl>
    <w:lvl w:ilvl="1" w:tplc="F35CA01C" w:tentative="1">
      <w:start w:val="1"/>
      <w:numFmt w:val="bullet"/>
      <w:lvlText w:val="o"/>
      <w:lvlJc w:val="left"/>
      <w:pPr>
        <w:ind w:left="1440" w:hanging="360"/>
      </w:pPr>
      <w:rPr>
        <w:rFonts w:ascii="Courier New" w:hAnsi="Courier New" w:cs="Courier New" w:hint="default"/>
      </w:rPr>
    </w:lvl>
    <w:lvl w:ilvl="2" w:tplc="DEBC62E8" w:tentative="1">
      <w:start w:val="1"/>
      <w:numFmt w:val="bullet"/>
      <w:lvlText w:val=""/>
      <w:lvlJc w:val="left"/>
      <w:pPr>
        <w:ind w:left="2160" w:hanging="360"/>
      </w:pPr>
      <w:rPr>
        <w:rFonts w:ascii="Wingdings" w:hAnsi="Wingdings" w:hint="default"/>
      </w:rPr>
    </w:lvl>
    <w:lvl w:ilvl="3" w:tplc="E0128C26" w:tentative="1">
      <w:start w:val="1"/>
      <w:numFmt w:val="bullet"/>
      <w:lvlText w:val=""/>
      <w:lvlJc w:val="left"/>
      <w:pPr>
        <w:ind w:left="2880" w:hanging="360"/>
      </w:pPr>
      <w:rPr>
        <w:rFonts w:ascii="Symbol" w:hAnsi="Symbol" w:hint="default"/>
      </w:rPr>
    </w:lvl>
    <w:lvl w:ilvl="4" w:tplc="1C401A00" w:tentative="1">
      <w:start w:val="1"/>
      <w:numFmt w:val="bullet"/>
      <w:lvlText w:val="o"/>
      <w:lvlJc w:val="left"/>
      <w:pPr>
        <w:ind w:left="3600" w:hanging="360"/>
      </w:pPr>
      <w:rPr>
        <w:rFonts w:ascii="Courier New" w:hAnsi="Courier New" w:cs="Courier New" w:hint="default"/>
      </w:rPr>
    </w:lvl>
    <w:lvl w:ilvl="5" w:tplc="C0E6F390" w:tentative="1">
      <w:start w:val="1"/>
      <w:numFmt w:val="bullet"/>
      <w:lvlText w:val=""/>
      <w:lvlJc w:val="left"/>
      <w:pPr>
        <w:ind w:left="4320" w:hanging="360"/>
      </w:pPr>
      <w:rPr>
        <w:rFonts w:ascii="Wingdings" w:hAnsi="Wingdings" w:hint="default"/>
      </w:rPr>
    </w:lvl>
    <w:lvl w:ilvl="6" w:tplc="614E53D6" w:tentative="1">
      <w:start w:val="1"/>
      <w:numFmt w:val="bullet"/>
      <w:lvlText w:val=""/>
      <w:lvlJc w:val="left"/>
      <w:pPr>
        <w:ind w:left="5040" w:hanging="360"/>
      </w:pPr>
      <w:rPr>
        <w:rFonts w:ascii="Symbol" w:hAnsi="Symbol" w:hint="default"/>
      </w:rPr>
    </w:lvl>
    <w:lvl w:ilvl="7" w:tplc="BB44BD92" w:tentative="1">
      <w:start w:val="1"/>
      <w:numFmt w:val="bullet"/>
      <w:lvlText w:val="o"/>
      <w:lvlJc w:val="left"/>
      <w:pPr>
        <w:ind w:left="5760" w:hanging="360"/>
      </w:pPr>
      <w:rPr>
        <w:rFonts w:ascii="Courier New" w:hAnsi="Courier New" w:cs="Courier New" w:hint="default"/>
      </w:rPr>
    </w:lvl>
    <w:lvl w:ilvl="8" w:tplc="1D884DF0" w:tentative="1">
      <w:start w:val="1"/>
      <w:numFmt w:val="bullet"/>
      <w:lvlText w:val=""/>
      <w:lvlJc w:val="left"/>
      <w:pPr>
        <w:ind w:left="6480" w:hanging="360"/>
      </w:pPr>
      <w:rPr>
        <w:rFonts w:ascii="Wingdings" w:hAnsi="Wingdings" w:hint="default"/>
      </w:rPr>
    </w:lvl>
  </w:abstractNum>
  <w:abstractNum w:abstractNumId="20"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1"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2" w15:restartNumberingAfterBreak="0">
    <w:nsid w:val="5F5A5D5C"/>
    <w:multiLevelType w:val="hybridMultilevel"/>
    <w:tmpl w:val="00D8D8DE"/>
    <w:lvl w:ilvl="0" w:tplc="9E546A08">
      <w:start w:val="1"/>
      <w:numFmt w:val="decimal"/>
      <w:lvlText w:val="%1."/>
      <w:lvlJc w:val="left"/>
      <w:pPr>
        <w:ind w:left="672" w:hanging="360"/>
      </w:pPr>
      <w:rPr>
        <w:rFonts w:hint="default"/>
      </w:rPr>
    </w:lvl>
    <w:lvl w:ilvl="1" w:tplc="19AE777C" w:tentative="1">
      <w:start w:val="1"/>
      <w:numFmt w:val="lowerLetter"/>
      <w:lvlText w:val="%2."/>
      <w:lvlJc w:val="left"/>
      <w:pPr>
        <w:ind w:left="1392" w:hanging="360"/>
      </w:pPr>
    </w:lvl>
    <w:lvl w:ilvl="2" w:tplc="457ADE88" w:tentative="1">
      <w:start w:val="1"/>
      <w:numFmt w:val="lowerRoman"/>
      <w:lvlText w:val="%3."/>
      <w:lvlJc w:val="right"/>
      <w:pPr>
        <w:ind w:left="2112" w:hanging="180"/>
      </w:pPr>
    </w:lvl>
    <w:lvl w:ilvl="3" w:tplc="B3A8CC0C" w:tentative="1">
      <w:start w:val="1"/>
      <w:numFmt w:val="decimal"/>
      <w:lvlText w:val="%4."/>
      <w:lvlJc w:val="left"/>
      <w:pPr>
        <w:ind w:left="2832" w:hanging="360"/>
      </w:pPr>
    </w:lvl>
    <w:lvl w:ilvl="4" w:tplc="95FA42E8" w:tentative="1">
      <w:start w:val="1"/>
      <w:numFmt w:val="lowerLetter"/>
      <w:lvlText w:val="%5."/>
      <w:lvlJc w:val="left"/>
      <w:pPr>
        <w:ind w:left="3552" w:hanging="360"/>
      </w:pPr>
    </w:lvl>
    <w:lvl w:ilvl="5" w:tplc="340C035E" w:tentative="1">
      <w:start w:val="1"/>
      <w:numFmt w:val="lowerRoman"/>
      <w:lvlText w:val="%6."/>
      <w:lvlJc w:val="right"/>
      <w:pPr>
        <w:ind w:left="4272" w:hanging="180"/>
      </w:pPr>
    </w:lvl>
    <w:lvl w:ilvl="6" w:tplc="991427E6" w:tentative="1">
      <w:start w:val="1"/>
      <w:numFmt w:val="decimal"/>
      <w:lvlText w:val="%7."/>
      <w:lvlJc w:val="left"/>
      <w:pPr>
        <w:ind w:left="4992" w:hanging="360"/>
      </w:pPr>
    </w:lvl>
    <w:lvl w:ilvl="7" w:tplc="275EC908" w:tentative="1">
      <w:start w:val="1"/>
      <w:numFmt w:val="lowerLetter"/>
      <w:lvlText w:val="%8."/>
      <w:lvlJc w:val="left"/>
      <w:pPr>
        <w:ind w:left="5712" w:hanging="360"/>
      </w:pPr>
    </w:lvl>
    <w:lvl w:ilvl="8" w:tplc="D7207544" w:tentative="1">
      <w:start w:val="1"/>
      <w:numFmt w:val="lowerRoman"/>
      <w:lvlText w:val="%9."/>
      <w:lvlJc w:val="right"/>
      <w:pPr>
        <w:ind w:left="6432" w:hanging="180"/>
      </w:pPr>
    </w:lvl>
  </w:abstractNum>
  <w:abstractNum w:abstractNumId="23" w15:restartNumberingAfterBreak="0">
    <w:nsid w:val="669A78BB"/>
    <w:multiLevelType w:val="hybridMultilevel"/>
    <w:tmpl w:val="2BAA7346"/>
    <w:lvl w:ilvl="0" w:tplc="4FDE81A0">
      <w:start w:val="1"/>
      <w:numFmt w:val="bullet"/>
      <w:lvlText w:val=""/>
      <w:lvlJc w:val="left"/>
      <w:pPr>
        <w:ind w:left="1068" w:hanging="360"/>
      </w:pPr>
      <w:rPr>
        <w:rFonts w:ascii="Symbol" w:hAnsi="Symbol" w:hint="default"/>
      </w:rPr>
    </w:lvl>
    <w:lvl w:ilvl="1" w:tplc="619E8482">
      <w:start w:val="1"/>
      <w:numFmt w:val="bullet"/>
      <w:lvlText w:val="o"/>
      <w:lvlJc w:val="left"/>
      <w:pPr>
        <w:ind w:left="1788" w:hanging="360"/>
      </w:pPr>
      <w:rPr>
        <w:rFonts w:ascii="Courier New" w:hAnsi="Courier New" w:cs="Courier New" w:hint="default"/>
      </w:rPr>
    </w:lvl>
    <w:lvl w:ilvl="2" w:tplc="FE70CC5A">
      <w:start w:val="1"/>
      <w:numFmt w:val="bullet"/>
      <w:lvlText w:val=""/>
      <w:lvlJc w:val="left"/>
      <w:pPr>
        <w:ind w:left="2508" w:hanging="360"/>
      </w:pPr>
      <w:rPr>
        <w:rFonts w:ascii="Wingdings" w:hAnsi="Wingdings" w:hint="default"/>
      </w:rPr>
    </w:lvl>
    <w:lvl w:ilvl="3" w:tplc="4A5C1A1A" w:tentative="1">
      <w:start w:val="1"/>
      <w:numFmt w:val="bullet"/>
      <w:lvlText w:val=""/>
      <w:lvlJc w:val="left"/>
      <w:pPr>
        <w:ind w:left="3228" w:hanging="360"/>
      </w:pPr>
      <w:rPr>
        <w:rFonts w:ascii="Symbol" w:hAnsi="Symbol" w:hint="default"/>
      </w:rPr>
    </w:lvl>
    <w:lvl w:ilvl="4" w:tplc="B3C2AD2E" w:tentative="1">
      <w:start w:val="1"/>
      <w:numFmt w:val="bullet"/>
      <w:lvlText w:val="o"/>
      <w:lvlJc w:val="left"/>
      <w:pPr>
        <w:ind w:left="3948" w:hanging="360"/>
      </w:pPr>
      <w:rPr>
        <w:rFonts w:ascii="Courier New" w:hAnsi="Courier New" w:cs="Courier New" w:hint="default"/>
      </w:rPr>
    </w:lvl>
    <w:lvl w:ilvl="5" w:tplc="39F01CA0" w:tentative="1">
      <w:start w:val="1"/>
      <w:numFmt w:val="bullet"/>
      <w:lvlText w:val=""/>
      <w:lvlJc w:val="left"/>
      <w:pPr>
        <w:ind w:left="4668" w:hanging="360"/>
      </w:pPr>
      <w:rPr>
        <w:rFonts w:ascii="Wingdings" w:hAnsi="Wingdings" w:hint="default"/>
      </w:rPr>
    </w:lvl>
    <w:lvl w:ilvl="6" w:tplc="970889A8" w:tentative="1">
      <w:start w:val="1"/>
      <w:numFmt w:val="bullet"/>
      <w:lvlText w:val=""/>
      <w:lvlJc w:val="left"/>
      <w:pPr>
        <w:ind w:left="5388" w:hanging="360"/>
      </w:pPr>
      <w:rPr>
        <w:rFonts w:ascii="Symbol" w:hAnsi="Symbol" w:hint="default"/>
      </w:rPr>
    </w:lvl>
    <w:lvl w:ilvl="7" w:tplc="8670DC34" w:tentative="1">
      <w:start w:val="1"/>
      <w:numFmt w:val="bullet"/>
      <w:lvlText w:val="o"/>
      <w:lvlJc w:val="left"/>
      <w:pPr>
        <w:ind w:left="6108" w:hanging="360"/>
      </w:pPr>
      <w:rPr>
        <w:rFonts w:ascii="Courier New" w:hAnsi="Courier New" w:cs="Courier New" w:hint="default"/>
      </w:rPr>
    </w:lvl>
    <w:lvl w:ilvl="8" w:tplc="646AB83A" w:tentative="1">
      <w:start w:val="1"/>
      <w:numFmt w:val="bullet"/>
      <w:lvlText w:val=""/>
      <w:lvlJc w:val="left"/>
      <w:pPr>
        <w:ind w:left="6828" w:hanging="360"/>
      </w:pPr>
      <w:rPr>
        <w:rFonts w:ascii="Wingdings" w:hAnsi="Wingding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6625FB7"/>
    <w:multiLevelType w:val="hybridMultilevel"/>
    <w:tmpl w:val="57A0F07C"/>
    <w:lvl w:ilvl="0" w:tplc="BC50FCF2">
      <w:start w:val="1"/>
      <w:numFmt w:val="decimal"/>
      <w:lvlText w:val="%1."/>
      <w:lvlJc w:val="left"/>
      <w:pPr>
        <w:ind w:left="1032" w:hanging="360"/>
      </w:pPr>
    </w:lvl>
    <w:lvl w:ilvl="1" w:tplc="6F7EA1C2" w:tentative="1">
      <w:start w:val="1"/>
      <w:numFmt w:val="lowerLetter"/>
      <w:lvlText w:val="%2."/>
      <w:lvlJc w:val="left"/>
      <w:pPr>
        <w:ind w:left="1752" w:hanging="360"/>
      </w:pPr>
    </w:lvl>
    <w:lvl w:ilvl="2" w:tplc="2C74C884" w:tentative="1">
      <w:start w:val="1"/>
      <w:numFmt w:val="lowerRoman"/>
      <w:lvlText w:val="%3."/>
      <w:lvlJc w:val="right"/>
      <w:pPr>
        <w:ind w:left="2472" w:hanging="180"/>
      </w:pPr>
    </w:lvl>
    <w:lvl w:ilvl="3" w:tplc="25102962" w:tentative="1">
      <w:start w:val="1"/>
      <w:numFmt w:val="decimal"/>
      <w:lvlText w:val="%4."/>
      <w:lvlJc w:val="left"/>
      <w:pPr>
        <w:ind w:left="3192" w:hanging="360"/>
      </w:pPr>
    </w:lvl>
    <w:lvl w:ilvl="4" w:tplc="E4E6F476" w:tentative="1">
      <w:start w:val="1"/>
      <w:numFmt w:val="lowerLetter"/>
      <w:lvlText w:val="%5."/>
      <w:lvlJc w:val="left"/>
      <w:pPr>
        <w:ind w:left="3912" w:hanging="360"/>
      </w:pPr>
    </w:lvl>
    <w:lvl w:ilvl="5" w:tplc="F3D26542" w:tentative="1">
      <w:start w:val="1"/>
      <w:numFmt w:val="lowerRoman"/>
      <w:lvlText w:val="%6."/>
      <w:lvlJc w:val="right"/>
      <w:pPr>
        <w:ind w:left="4632" w:hanging="180"/>
      </w:pPr>
    </w:lvl>
    <w:lvl w:ilvl="6" w:tplc="10CA600A" w:tentative="1">
      <w:start w:val="1"/>
      <w:numFmt w:val="decimal"/>
      <w:lvlText w:val="%7."/>
      <w:lvlJc w:val="left"/>
      <w:pPr>
        <w:ind w:left="5352" w:hanging="360"/>
      </w:pPr>
    </w:lvl>
    <w:lvl w:ilvl="7" w:tplc="FCDABFB8" w:tentative="1">
      <w:start w:val="1"/>
      <w:numFmt w:val="lowerLetter"/>
      <w:lvlText w:val="%8."/>
      <w:lvlJc w:val="left"/>
      <w:pPr>
        <w:ind w:left="6072" w:hanging="360"/>
      </w:pPr>
    </w:lvl>
    <w:lvl w:ilvl="8" w:tplc="933E1A92" w:tentative="1">
      <w:start w:val="1"/>
      <w:numFmt w:val="lowerRoman"/>
      <w:lvlText w:val="%9."/>
      <w:lvlJc w:val="right"/>
      <w:pPr>
        <w:ind w:left="6792" w:hanging="180"/>
      </w:pPr>
    </w:lvl>
  </w:abstractNum>
  <w:num w:numId="1">
    <w:abstractNumId w:val="11"/>
  </w:num>
  <w:num w:numId="2">
    <w:abstractNumId w:val="3"/>
  </w:num>
  <w:num w:numId="3">
    <w:abstractNumId w:val="6"/>
  </w:num>
  <w:num w:numId="4">
    <w:abstractNumId w:val="13"/>
  </w:num>
  <w:num w:numId="5">
    <w:abstractNumId w:val="5"/>
  </w:num>
  <w:num w:numId="6">
    <w:abstractNumId w:val="4"/>
  </w:num>
  <w:num w:numId="7">
    <w:abstractNumId w:val="24"/>
  </w:num>
  <w:num w:numId="8">
    <w:abstractNumId w:val="20"/>
  </w:num>
  <w:num w:numId="9">
    <w:abstractNumId w:val="2"/>
  </w:num>
  <w:num w:numId="10">
    <w:abstractNumId w:val="2"/>
  </w:num>
  <w:num w:numId="11">
    <w:abstractNumId w:val="0"/>
  </w:num>
  <w:num w:numId="12">
    <w:abstractNumId w:val="17"/>
  </w:num>
  <w:num w:numId="13">
    <w:abstractNumId w:val="8"/>
  </w:num>
  <w:num w:numId="14">
    <w:abstractNumId w:val="21"/>
  </w:num>
  <w:num w:numId="15">
    <w:abstractNumId w:val="1"/>
  </w:num>
  <w:num w:numId="16">
    <w:abstractNumId w:val="9"/>
  </w:num>
  <w:num w:numId="17">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4"/>
  </w:num>
  <w:num w:numId="19">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3"/>
  </w:num>
  <w:num w:numId="21">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2"/>
  </w:num>
  <w:num w:numId="23">
    <w:abstractNumId w:val="7"/>
  </w:num>
  <w:num w:numId="24">
    <w:abstractNumId w:val="18"/>
  </w:num>
  <w:num w:numId="25">
    <w:abstractNumId w:val="16"/>
  </w:num>
  <w:num w:numId="26">
    <w:abstractNumId w:val="25"/>
  </w:num>
  <w:num w:numId="27">
    <w:abstractNumId w:val="22"/>
  </w:num>
  <w:num w:numId="28">
    <w:abstractNumId w:val="15"/>
  </w:num>
  <w:num w:numId="29">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2">
    <w:abstractNumId w:val="10"/>
  </w:num>
  <w:num w:numId="33">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5">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9"/>
  </w:num>
  <w:num w:numId="38">
    <w:abstractNumId w:val="10"/>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9">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0">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1">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2">
    <w:abstractNumId w:val="10"/>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ennerová Jitka">
    <w15:presenceInfo w15:providerId="AD" w15:userId="S-1-5-21-1516916145-3332080500-352412931-14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3BC9"/>
    <w:rsid w:val="000173A9"/>
    <w:rsid w:val="00023379"/>
    <w:rsid w:val="00023AD8"/>
    <w:rsid w:val="00025955"/>
    <w:rsid w:val="00027476"/>
    <w:rsid w:val="000305A1"/>
    <w:rsid w:val="000305B2"/>
    <w:rsid w:val="00033761"/>
    <w:rsid w:val="00033E1C"/>
    <w:rsid w:val="000347BD"/>
    <w:rsid w:val="00037AA8"/>
    <w:rsid w:val="00040171"/>
    <w:rsid w:val="0004040D"/>
    <w:rsid w:val="00041030"/>
    <w:rsid w:val="00041472"/>
    <w:rsid w:val="00042502"/>
    <w:rsid w:val="00043DF0"/>
    <w:rsid w:val="00045263"/>
    <w:rsid w:val="0004715D"/>
    <w:rsid w:val="000501B8"/>
    <w:rsid w:val="00051AC8"/>
    <w:rsid w:val="000525B3"/>
    <w:rsid w:val="00056BB0"/>
    <w:rsid w:val="00066107"/>
    <w:rsid w:val="00066D16"/>
    <w:rsid w:val="00067494"/>
    <w:rsid w:val="00071F79"/>
    <w:rsid w:val="00087478"/>
    <w:rsid w:val="00090380"/>
    <w:rsid w:val="00090C0E"/>
    <w:rsid w:val="00091902"/>
    <w:rsid w:val="00091EE0"/>
    <w:rsid w:val="00092B9A"/>
    <w:rsid w:val="00095AC5"/>
    <w:rsid w:val="000A167B"/>
    <w:rsid w:val="000A2849"/>
    <w:rsid w:val="000A44DD"/>
    <w:rsid w:val="000A58DB"/>
    <w:rsid w:val="000A7405"/>
    <w:rsid w:val="000A7FF9"/>
    <w:rsid w:val="000B1178"/>
    <w:rsid w:val="000B1714"/>
    <w:rsid w:val="000B37A4"/>
    <w:rsid w:val="000B6591"/>
    <w:rsid w:val="000B68FA"/>
    <w:rsid w:val="000B6F7A"/>
    <w:rsid w:val="000B740E"/>
    <w:rsid w:val="000B7637"/>
    <w:rsid w:val="000C1516"/>
    <w:rsid w:val="000C3CDA"/>
    <w:rsid w:val="000C453A"/>
    <w:rsid w:val="000C6C97"/>
    <w:rsid w:val="000D1758"/>
    <w:rsid w:val="000D28AB"/>
    <w:rsid w:val="000D3CA7"/>
    <w:rsid w:val="000D4C2C"/>
    <w:rsid w:val="000D58E5"/>
    <w:rsid w:val="000D6AB4"/>
    <w:rsid w:val="000D7483"/>
    <w:rsid w:val="000E259A"/>
    <w:rsid w:val="000E28A5"/>
    <w:rsid w:val="000E3635"/>
    <w:rsid w:val="000E46B9"/>
    <w:rsid w:val="000E5477"/>
    <w:rsid w:val="000E594E"/>
    <w:rsid w:val="000E689D"/>
    <w:rsid w:val="00100883"/>
    <w:rsid w:val="00102AB2"/>
    <w:rsid w:val="00105410"/>
    <w:rsid w:val="001057B0"/>
    <w:rsid w:val="00106A74"/>
    <w:rsid w:val="00107439"/>
    <w:rsid w:val="001100CC"/>
    <w:rsid w:val="00122FA4"/>
    <w:rsid w:val="00130BF0"/>
    <w:rsid w:val="00130C75"/>
    <w:rsid w:val="00130D21"/>
    <w:rsid w:val="0013117C"/>
    <w:rsid w:val="00137AB9"/>
    <w:rsid w:val="0014072C"/>
    <w:rsid w:val="00144358"/>
    <w:rsid w:val="001448DE"/>
    <w:rsid w:val="0014551E"/>
    <w:rsid w:val="001458B2"/>
    <w:rsid w:val="001471B1"/>
    <w:rsid w:val="00147268"/>
    <w:rsid w:val="00147362"/>
    <w:rsid w:val="0015286E"/>
    <w:rsid w:val="001541B1"/>
    <w:rsid w:val="001558ED"/>
    <w:rsid w:val="00161B85"/>
    <w:rsid w:val="001652C1"/>
    <w:rsid w:val="00165B15"/>
    <w:rsid w:val="00166126"/>
    <w:rsid w:val="00172713"/>
    <w:rsid w:val="00173FD0"/>
    <w:rsid w:val="001744C8"/>
    <w:rsid w:val="0017489E"/>
    <w:rsid w:val="0017517B"/>
    <w:rsid w:val="00175327"/>
    <w:rsid w:val="00181690"/>
    <w:rsid w:val="00182D39"/>
    <w:rsid w:val="0018311B"/>
    <w:rsid w:val="00183183"/>
    <w:rsid w:val="001833CD"/>
    <w:rsid w:val="00183408"/>
    <w:rsid w:val="00184B90"/>
    <w:rsid w:val="00193556"/>
    <w:rsid w:val="0019392D"/>
    <w:rsid w:val="00193D3E"/>
    <w:rsid w:val="001969D0"/>
    <w:rsid w:val="001A3BA4"/>
    <w:rsid w:val="001A6897"/>
    <w:rsid w:val="001A7B97"/>
    <w:rsid w:val="001B2A47"/>
    <w:rsid w:val="001B2B2A"/>
    <w:rsid w:val="001B37A8"/>
    <w:rsid w:val="001B621F"/>
    <w:rsid w:val="001C0359"/>
    <w:rsid w:val="001C2B09"/>
    <w:rsid w:val="001C2C10"/>
    <w:rsid w:val="001C316E"/>
    <w:rsid w:val="001C37EC"/>
    <w:rsid w:val="001C3DB4"/>
    <w:rsid w:val="001C5FC7"/>
    <w:rsid w:val="001C6469"/>
    <w:rsid w:val="001D3BE0"/>
    <w:rsid w:val="001D4990"/>
    <w:rsid w:val="001E0663"/>
    <w:rsid w:val="001E0A94"/>
    <w:rsid w:val="001E221F"/>
    <w:rsid w:val="001E25A7"/>
    <w:rsid w:val="001E5F04"/>
    <w:rsid w:val="001F0066"/>
    <w:rsid w:val="001F15D7"/>
    <w:rsid w:val="001F475A"/>
    <w:rsid w:val="001F7BD1"/>
    <w:rsid w:val="002015E7"/>
    <w:rsid w:val="00202C70"/>
    <w:rsid w:val="00204CBF"/>
    <w:rsid w:val="00205AAE"/>
    <w:rsid w:val="002101CA"/>
    <w:rsid w:val="00214A85"/>
    <w:rsid w:val="00215775"/>
    <w:rsid w:val="00220F28"/>
    <w:rsid w:val="00221CCB"/>
    <w:rsid w:val="00225A57"/>
    <w:rsid w:val="0022647B"/>
    <w:rsid w:val="00231F03"/>
    <w:rsid w:val="0023258C"/>
    <w:rsid w:val="002329B1"/>
    <w:rsid w:val="00235537"/>
    <w:rsid w:val="00236042"/>
    <w:rsid w:val="00236A9E"/>
    <w:rsid w:val="00241236"/>
    <w:rsid w:val="0024358C"/>
    <w:rsid w:val="002436A6"/>
    <w:rsid w:val="00246232"/>
    <w:rsid w:val="002514DD"/>
    <w:rsid w:val="00252635"/>
    <w:rsid w:val="00254E66"/>
    <w:rsid w:val="00256551"/>
    <w:rsid w:val="00261D53"/>
    <w:rsid w:val="00271B5C"/>
    <w:rsid w:val="00274011"/>
    <w:rsid w:val="002748B7"/>
    <w:rsid w:val="002748F5"/>
    <w:rsid w:val="00277850"/>
    <w:rsid w:val="00286492"/>
    <w:rsid w:val="0028708A"/>
    <w:rsid w:val="00287B40"/>
    <w:rsid w:val="00290B8A"/>
    <w:rsid w:val="0029294D"/>
    <w:rsid w:val="002932DA"/>
    <w:rsid w:val="0029395B"/>
    <w:rsid w:val="00294342"/>
    <w:rsid w:val="00295A22"/>
    <w:rsid w:val="00297F1C"/>
    <w:rsid w:val="002A2C2D"/>
    <w:rsid w:val="002A4177"/>
    <w:rsid w:val="002A4CCF"/>
    <w:rsid w:val="002A6FC7"/>
    <w:rsid w:val="002B1565"/>
    <w:rsid w:val="002B38D0"/>
    <w:rsid w:val="002B7412"/>
    <w:rsid w:val="002C5473"/>
    <w:rsid w:val="002C6C32"/>
    <w:rsid w:val="002C6FDB"/>
    <w:rsid w:val="002C7EAA"/>
    <w:rsid w:val="002D03F1"/>
    <w:rsid w:val="002D44EA"/>
    <w:rsid w:val="002D4615"/>
    <w:rsid w:val="002D4C12"/>
    <w:rsid w:val="002D72E7"/>
    <w:rsid w:val="002E0661"/>
    <w:rsid w:val="002E144A"/>
    <w:rsid w:val="002E212A"/>
    <w:rsid w:val="002E47CD"/>
    <w:rsid w:val="002E4874"/>
    <w:rsid w:val="002E5E94"/>
    <w:rsid w:val="002E6AE6"/>
    <w:rsid w:val="002F0104"/>
    <w:rsid w:val="002F0971"/>
    <w:rsid w:val="002F0D46"/>
    <w:rsid w:val="002F0E90"/>
    <w:rsid w:val="002F2BF0"/>
    <w:rsid w:val="002F3807"/>
    <w:rsid w:val="002F4400"/>
    <w:rsid w:val="002F4D49"/>
    <w:rsid w:val="002F691A"/>
    <w:rsid w:val="002F6A64"/>
    <w:rsid w:val="00300AD7"/>
    <w:rsid w:val="00301ACB"/>
    <w:rsid w:val="00304C54"/>
    <w:rsid w:val="003056B3"/>
    <w:rsid w:val="003073CB"/>
    <w:rsid w:val="003073F2"/>
    <w:rsid w:val="003117BB"/>
    <w:rsid w:val="0031305F"/>
    <w:rsid w:val="00315614"/>
    <w:rsid w:val="0032045C"/>
    <w:rsid w:val="00321BCC"/>
    <w:rsid w:val="00321BDA"/>
    <w:rsid w:val="003220BD"/>
    <w:rsid w:val="0032387C"/>
    <w:rsid w:val="00323D33"/>
    <w:rsid w:val="00324D59"/>
    <w:rsid w:val="00325353"/>
    <w:rsid w:val="00327749"/>
    <w:rsid w:val="00327BDA"/>
    <w:rsid w:val="00330E46"/>
    <w:rsid w:val="00335F41"/>
    <w:rsid w:val="00343D65"/>
    <w:rsid w:val="00343DE7"/>
    <w:rsid w:val="00346750"/>
    <w:rsid w:val="00351349"/>
    <w:rsid w:val="00355421"/>
    <w:rsid w:val="0035703C"/>
    <w:rsid w:val="00363B6A"/>
    <w:rsid w:val="00365D9C"/>
    <w:rsid w:val="00367D73"/>
    <w:rsid w:val="00370F5A"/>
    <w:rsid w:val="00372D0D"/>
    <w:rsid w:val="00372FE1"/>
    <w:rsid w:val="003742B2"/>
    <w:rsid w:val="00374550"/>
    <w:rsid w:val="00374638"/>
    <w:rsid w:val="00374906"/>
    <w:rsid w:val="00375660"/>
    <w:rsid w:val="003761CD"/>
    <w:rsid w:val="0037667A"/>
    <w:rsid w:val="00376A27"/>
    <w:rsid w:val="00376CD7"/>
    <w:rsid w:val="00377956"/>
    <w:rsid w:val="003811C2"/>
    <w:rsid w:val="00386EE0"/>
    <w:rsid w:val="003942C8"/>
    <w:rsid w:val="0039431B"/>
    <w:rsid w:val="003960FE"/>
    <w:rsid w:val="00396EC9"/>
    <w:rsid w:val="003A1915"/>
    <w:rsid w:val="003A1E25"/>
    <w:rsid w:val="003A329B"/>
    <w:rsid w:val="003A776D"/>
    <w:rsid w:val="003A7F44"/>
    <w:rsid w:val="003B04A4"/>
    <w:rsid w:val="003B20A3"/>
    <w:rsid w:val="003B245B"/>
    <w:rsid w:val="003B38A4"/>
    <w:rsid w:val="003B77E6"/>
    <w:rsid w:val="003C0573"/>
    <w:rsid w:val="003C07F3"/>
    <w:rsid w:val="003C2711"/>
    <w:rsid w:val="003C2DF4"/>
    <w:rsid w:val="003C5F49"/>
    <w:rsid w:val="003D3CEC"/>
    <w:rsid w:val="003E23C3"/>
    <w:rsid w:val="003E2FC4"/>
    <w:rsid w:val="003E3489"/>
    <w:rsid w:val="003E48D4"/>
    <w:rsid w:val="003F0396"/>
    <w:rsid w:val="003F0A33"/>
    <w:rsid w:val="003F2B5F"/>
    <w:rsid w:val="003F45E1"/>
    <w:rsid w:val="003F503A"/>
    <w:rsid w:val="003F59C9"/>
    <w:rsid w:val="003F6C43"/>
    <w:rsid w:val="003F7A9D"/>
    <w:rsid w:val="004000A1"/>
    <w:rsid w:val="004004EC"/>
    <w:rsid w:val="00400DAA"/>
    <w:rsid w:val="004014D1"/>
    <w:rsid w:val="00401CB2"/>
    <w:rsid w:val="00402DC4"/>
    <w:rsid w:val="00412040"/>
    <w:rsid w:val="00412A92"/>
    <w:rsid w:val="00414B5D"/>
    <w:rsid w:val="0041566C"/>
    <w:rsid w:val="00420BB5"/>
    <w:rsid w:val="00421F3D"/>
    <w:rsid w:val="00422952"/>
    <w:rsid w:val="004236C4"/>
    <w:rsid w:val="00427653"/>
    <w:rsid w:val="00433F45"/>
    <w:rsid w:val="004351F1"/>
    <w:rsid w:val="004364E3"/>
    <w:rsid w:val="00436C5A"/>
    <w:rsid w:val="004374A1"/>
    <w:rsid w:val="00441D03"/>
    <w:rsid w:val="00441E38"/>
    <w:rsid w:val="00442BA3"/>
    <w:rsid w:val="004433E4"/>
    <w:rsid w:val="00444080"/>
    <w:rsid w:val="0044705E"/>
    <w:rsid w:val="0045245F"/>
    <w:rsid w:val="00452B29"/>
    <w:rsid w:val="004535A9"/>
    <w:rsid w:val="004545D6"/>
    <w:rsid w:val="00455E05"/>
    <w:rsid w:val="004577A0"/>
    <w:rsid w:val="00461AAD"/>
    <w:rsid w:val="004623F5"/>
    <w:rsid w:val="00464635"/>
    <w:rsid w:val="00465783"/>
    <w:rsid w:val="004675A8"/>
    <w:rsid w:val="00470A4E"/>
    <w:rsid w:val="0047200B"/>
    <w:rsid w:val="00475F03"/>
    <w:rsid w:val="004765CF"/>
    <w:rsid w:val="00485997"/>
    <w:rsid w:val="00485B5D"/>
    <w:rsid w:val="00485E78"/>
    <w:rsid w:val="00486AA6"/>
    <w:rsid w:val="0049137C"/>
    <w:rsid w:val="00494B34"/>
    <w:rsid w:val="0049537B"/>
    <w:rsid w:val="004A03AC"/>
    <w:rsid w:val="004A31A0"/>
    <w:rsid w:val="004A383D"/>
    <w:rsid w:val="004A58ED"/>
    <w:rsid w:val="004A6AA4"/>
    <w:rsid w:val="004A79EC"/>
    <w:rsid w:val="004B18DE"/>
    <w:rsid w:val="004B1C35"/>
    <w:rsid w:val="004B1D90"/>
    <w:rsid w:val="004B34BA"/>
    <w:rsid w:val="004B53D6"/>
    <w:rsid w:val="004B5AD5"/>
    <w:rsid w:val="004B6A02"/>
    <w:rsid w:val="004B79CD"/>
    <w:rsid w:val="004C02AA"/>
    <w:rsid w:val="004C0DC9"/>
    <w:rsid w:val="004C3247"/>
    <w:rsid w:val="004C32A5"/>
    <w:rsid w:val="004C3C3B"/>
    <w:rsid w:val="004C6C50"/>
    <w:rsid w:val="004C78BC"/>
    <w:rsid w:val="004C7A0B"/>
    <w:rsid w:val="004D2B11"/>
    <w:rsid w:val="004D5832"/>
    <w:rsid w:val="004D63EE"/>
    <w:rsid w:val="004E307B"/>
    <w:rsid w:val="004E334F"/>
    <w:rsid w:val="004E3862"/>
    <w:rsid w:val="004F0B56"/>
    <w:rsid w:val="004F5122"/>
    <w:rsid w:val="004F5698"/>
    <w:rsid w:val="00503AE7"/>
    <w:rsid w:val="00503B1F"/>
    <w:rsid w:val="005043EF"/>
    <w:rsid w:val="00505307"/>
    <w:rsid w:val="00507768"/>
    <w:rsid w:val="005104F5"/>
    <w:rsid w:val="00513E43"/>
    <w:rsid w:val="005264A9"/>
    <w:rsid w:val="00526D30"/>
    <w:rsid w:val="00531AB5"/>
    <w:rsid w:val="00533961"/>
    <w:rsid w:val="0053622F"/>
    <w:rsid w:val="005372C8"/>
    <w:rsid w:val="005409A5"/>
    <w:rsid w:val="00540F2C"/>
    <w:rsid w:val="00541685"/>
    <w:rsid w:val="00541DCA"/>
    <w:rsid w:val="00557B1C"/>
    <w:rsid w:val="00557B5B"/>
    <w:rsid w:val="00565B8F"/>
    <w:rsid w:val="005676CF"/>
    <w:rsid w:val="00570929"/>
    <w:rsid w:val="005742B5"/>
    <w:rsid w:val="00575C49"/>
    <w:rsid w:val="0058286F"/>
    <w:rsid w:val="00584F23"/>
    <w:rsid w:val="0059474E"/>
    <w:rsid w:val="005A02FA"/>
    <w:rsid w:val="005A282F"/>
    <w:rsid w:val="005A2E9B"/>
    <w:rsid w:val="005A384C"/>
    <w:rsid w:val="005A7C11"/>
    <w:rsid w:val="005B12EC"/>
    <w:rsid w:val="005B2F6A"/>
    <w:rsid w:val="005B30E8"/>
    <w:rsid w:val="005B3CB2"/>
    <w:rsid w:val="005B4C8B"/>
    <w:rsid w:val="005B556C"/>
    <w:rsid w:val="005B6C61"/>
    <w:rsid w:val="005C085A"/>
    <w:rsid w:val="005C31ED"/>
    <w:rsid w:val="005C4D42"/>
    <w:rsid w:val="005C7732"/>
    <w:rsid w:val="005D01DD"/>
    <w:rsid w:val="005D1AE8"/>
    <w:rsid w:val="005D2AA8"/>
    <w:rsid w:val="005D3A40"/>
    <w:rsid w:val="005D4C3A"/>
    <w:rsid w:val="005D59C5"/>
    <w:rsid w:val="005D6628"/>
    <w:rsid w:val="005D739D"/>
    <w:rsid w:val="005E1EDC"/>
    <w:rsid w:val="005E32BD"/>
    <w:rsid w:val="005E4F2E"/>
    <w:rsid w:val="005E5533"/>
    <w:rsid w:val="005E67B4"/>
    <w:rsid w:val="005F042C"/>
    <w:rsid w:val="005F0E69"/>
    <w:rsid w:val="005F34D6"/>
    <w:rsid w:val="005F379F"/>
    <w:rsid w:val="005F5BD1"/>
    <w:rsid w:val="005F7653"/>
    <w:rsid w:val="00601DCA"/>
    <w:rsid w:val="00602E20"/>
    <w:rsid w:val="0060313A"/>
    <w:rsid w:val="006059F1"/>
    <w:rsid w:val="00605AD7"/>
    <w:rsid w:val="00606C9E"/>
    <w:rsid w:val="00610D0E"/>
    <w:rsid w:val="00612D38"/>
    <w:rsid w:val="00613D9B"/>
    <w:rsid w:val="0061478D"/>
    <w:rsid w:val="00617A4E"/>
    <w:rsid w:val="00617F6B"/>
    <w:rsid w:val="00622E04"/>
    <w:rsid w:val="00624467"/>
    <w:rsid w:val="006260E8"/>
    <w:rsid w:val="006278A8"/>
    <w:rsid w:val="006311D4"/>
    <w:rsid w:val="00634598"/>
    <w:rsid w:val="0063494D"/>
    <w:rsid w:val="00635E51"/>
    <w:rsid w:val="0063702E"/>
    <w:rsid w:val="00640153"/>
    <w:rsid w:val="00640157"/>
    <w:rsid w:val="0064140C"/>
    <w:rsid w:val="00641C2E"/>
    <w:rsid w:val="00643791"/>
    <w:rsid w:val="00646298"/>
    <w:rsid w:val="006476DE"/>
    <w:rsid w:val="0065041B"/>
    <w:rsid w:val="0066071A"/>
    <w:rsid w:val="00664674"/>
    <w:rsid w:val="006652A2"/>
    <w:rsid w:val="006667B9"/>
    <w:rsid w:val="00670762"/>
    <w:rsid w:val="006707E1"/>
    <w:rsid w:val="00670B00"/>
    <w:rsid w:val="00671BDC"/>
    <w:rsid w:val="006736E0"/>
    <w:rsid w:val="00673875"/>
    <w:rsid w:val="006749E2"/>
    <w:rsid w:val="00674D83"/>
    <w:rsid w:val="00681DA5"/>
    <w:rsid w:val="00681E96"/>
    <w:rsid w:val="00682904"/>
    <w:rsid w:val="00685E5D"/>
    <w:rsid w:val="00685F91"/>
    <w:rsid w:val="00696BF9"/>
    <w:rsid w:val="006A023B"/>
    <w:rsid w:val="006A2D5B"/>
    <w:rsid w:val="006A425C"/>
    <w:rsid w:val="006A45AA"/>
    <w:rsid w:val="006B1551"/>
    <w:rsid w:val="006C306A"/>
    <w:rsid w:val="006C350B"/>
    <w:rsid w:val="006C385E"/>
    <w:rsid w:val="006C7442"/>
    <w:rsid w:val="006D0812"/>
    <w:rsid w:val="006D1BD2"/>
    <w:rsid w:val="006D38BD"/>
    <w:rsid w:val="006D648C"/>
    <w:rsid w:val="006D6C8A"/>
    <w:rsid w:val="006E14A6"/>
    <w:rsid w:val="006E1628"/>
    <w:rsid w:val="006E22E1"/>
    <w:rsid w:val="006E30C3"/>
    <w:rsid w:val="006E3627"/>
    <w:rsid w:val="006E5D49"/>
    <w:rsid w:val="006E75D2"/>
    <w:rsid w:val="006F0028"/>
    <w:rsid w:val="006F2373"/>
    <w:rsid w:val="006F2664"/>
    <w:rsid w:val="006F3D05"/>
    <w:rsid w:val="006F4A91"/>
    <w:rsid w:val="0070103B"/>
    <w:rsid w:val="007025D3"/>
    <w:rsid w:val="00704F7D"/>
    <w:rsid w:val="00707E3C"/>
    <w:rsid w:val="00714287"/>
    <w:rsid w:val="00716FBD"/>
    <w:rsid w:val="00721C6A"/>
    <w:rsid w:val="007220A3"/>
    <w:rsid w:val="007236C0"/>
    <w:rsid w:val="00724446"/>
    <w:rsid w:val="00725E84"/>
    <w:rsid w:val="00726D8E"/>
    <w:rsid w:val="007278F4"/>
    <w:rsid w:val="00727BE2"/>
    <w:rsid w:val="007305AC"/>
    <w:rsid w:val="007317CC"/>
    <w:rsid w:val="00731E1C"/>
    <w:rsid w:val="00733305"/>
    <w:rsid w:val="00734330"/>
    <w:rsid w:val="00735834"/>
    <w:rsid w:val="00737F3B"/>
    <w:rsid w:val="007427AE"/>
    <w:rsid w:val="007430C4"/>
    <w:rsid w:val="007445B7"/>
    <w:rsid w:val="0074647C"/>
    <w:rsid w:val="00747635"/>
    <w:rsid w:val="00752810"/>
    <w:rsid w:val="00754803"/>
    <w:rsid w:val="00757713"/>
    <w:rsid w:val="007634DE"/>
    <w:rsid w:val="00767AF1"/>
    <w:rsid w:val="00771C75"/>
    <w:rsid w:val="00771FA4"/>
    <w:rsid w:val="00773FF5"/>
    <w:rsid w:val="00774661"/>
    <w:rsid w:val="00775A3E"/>
    <w:rsid w:val="007761B6"/>
    <w:rsid w:val="00777305"/>
    <w:rsid w:val="00777B89"/>
    <w:rsid w:val="00782139"/>
    <w:rsid w:val="007857EB"/>
    <w:rsid w:val="00787D5C"/>
    <w:rsid w:val="0079034E"/>
    <w:rsid w:val="007904EC"/>
    <w:rsid w:val="007905DD"/>
    <w:rsid w:val="007921B2"/>
    <w:rsid w:val="007934BF"/>
    <w:rsid w:val="00793C93"/>
    <w:rsid w:val="00795858"/>
    <w:rsid w:val="00796017"/>
    <w:rsid w:val="007960EE"/>
    <w:rsid w:val="007A0C68"/>
    <w:rsid w:val="007A1C66"/>
    <w:rsid w:val="007A2D76"/>
    <w:rsid w:val="007A333C"/>
    <w:rsid w:val="007A507A"/>
    <w:rsid w:val="007A6939"/>
    <w:rsid w:val="007A7165"/>
    <w:rsid w:val="007B41D0"/>
    <w:rsid w:val="007B4DB4"/>
    <w:rsid w:val="007B4F73"/>
    <w:rsid w:val="007B511B"/>
    <w:rsid w:val="007B6D76"/>
    <w:rsid w:val="007B75B3"/>
    <w:rsid w:val="007C16EE"/>
    <w:rsid w:val="007C5A0C"/>
    <w:rsid w:val="007C782D"/>
    <w:rsid w:val="007D079E"/>
    <w:rsid w:val="007D1F05"/>
    <w:rsid w:val="007D2910"/>
    <w:rsid w:val="007D3F8F"/>
    <w:rsid w:val="007D5316"/>
    <w:rsid w:val="007D5BD9"/>
    <w:rsid w:val="007D5CDF"/>
    <w:rsid w:val="007D65C7"/>
    <w:rsid w:val="007E222D"/>
    <w:rsid w:val="007E2E57"/>
    <w:rsid w:val="007E3157"/>
    <w:rsid w:val="007E33D2"/>
    <w:rsid w:val="007E5A88"/>
    <w:rsid w:val="007E7944"/>
    <w:rsid w:val="007E7F06"/>
    <w:rsid w:val="007F3FFB"/>
    <w:rsid w:val="007F5A6B"/>
    <w:rsid w:val="007F5C35"/>
    <w:rsid w:val="007F706A"/>
    <w:rsid w:val="007F7A88"/>
    <w:rsid w:val="0080004F"/>
    <w:rsid w:val="00800E0B"/>
    <w:rsid w:val="008025AB"/>
    <w:rsid w:val="00805FDF"/>
    <w:rsid w:val="00812173"/>
    <w:rsid w:val="008146A5"/>
    <w:rsid w:val="0081784A"/>
    <w:rsid w:val="00822CF7"/>
    <w:rsid w:val="00824942"/>
    <w:rsid w:val="00824FF0"/>
    <w:rsid w:val="00825665"/>
    <w:rsid w:val="00827D6A"/>
    <w:rsid w:val="00833159"/>
    <w:rsid w:val="00833381"/>
    <w:rsid w:val="008440D7"/>
    <w:rsid w:val="00845735"/>
    <w:rsid w:val="0084627F"/>
    <w:rsid w:val="0084697F"/>
    <w:rsid w:val="00847AF9"/>
    <w:rsid w:val="00850A3D"/>
    <w:rsid w:val="008519AB"/>
    <w:rsid w:val="00851BEB"/>
    <w:rsid w:val="008522AE"/>
    <w:rsid w:val="00853166"/>
    <w:rsid w:val="00853446"/>
    <w:rsid w:val="008538CB"/>
    <w:rsid w:val="00855526"/>
    <w:rsid w:val="0085583E"/>
    <w:rsid w:val="00855F0E"/>
    <w:rsid w:val="0086052A"/>
    <w:rsid w:val="00864BA3"/>
    <w:rsid w:val="008653F5"/>
    <w:rsid w:val="00865962"/>
    <w:rsid w:val="00865FC9"/>
    <w:rsid w:val="008661B0"/>
    <w:rsid w:val="00873C55"/>
    <w:rsid w:val="008755CA"/>
    <w:rsid w:val="00876868"/>
    <w:rsid w:val="0088047D"/>
    <w:rsid w:val="0088059A"/>
    <w:rsid w:val="00880EF1"/>
    <w:rsid w:val="00881A4D"/>
    <w:rsid w:val="00881C56"/>
    <w:rsid w:val="00882671"/>
    <w:rsid w:val="00884C6F"/>
    <w:rsid w:val="00886466"/>
    <w:rsid w:val="00886B54"/>
    <w:rsid w:val="008873D8"/>
    <w:rsid w:val="00890C65"/>
    <w:rsid w:val="00891DFD"/>
    <w:rsid w:val="0089200D"/>
    <w:rsid w:val="00892610"/>
    <w:rsid w:val="008A1633"/>
    <w:rsid w:val="008A670D"/>
    <w:rsid w:val="008B3EF7"/>
    <w:rsid w:val="008B41A1"/>
    <w:rsid w:val="008B55A4"/>
    <w:rsid w:val="008B5686"/>
    <w:rsid w:val="008B633F"/>
    <w:rsid w:val="008B6C82"/>
    <w:rsid w:val="008B7902"/>
    <w:rsid w:val="008C1650"/>
    <w:rsid w:val="008C44FA"/>
    <w:rsid w:val="008C4BF7"/>
    <w:rsid w:val="008C695F"/>
    <w:rsid w:val="008C6FEE"/>
    <w:rsid w:val="008C7E8B"/>
    <w:rsid w:val="008D14F1"/>
    <w:rsid w:val="008D1F83"/>
    <w:rsid w:val="008D23A4"/>
    <w:rsid w:val="008D2658"/>
    <w:rsid w:val="008D284B"/>
    <w:rsid w:val="008D4999"/>
    <w:rsid w:val="008E1202"/>
    <w:rsid w:val="008E79CE"/>
    <w:rsid w:val="008E7FC3"/>
    <w:rsid w:val="008F02A9"/>
    <w:rsid w:val="008F1852"/>
    <w:rsid w:val="008F2BA6"/>
    <w:rsid w:val="008F304A"/>
    <w:rsid w:val="008F36D1"/>
    <w:rsid w:val="008F67A0"/>
    <w:rsid w:val="008F7B93"/>
    <w:rsid w:val="008F7E57"/>
    <w:rsid w:val="00900A72"/>
    <w:rsid w:val="00903600"/>
    <w:rsid w:val="00905A22"/>
    <w:rsid w:val="00906E14"/>
    <w:rsid w:val="00907E69"/>
    <w:rsid w:val="00907FE3"/>
    <w:rsid w:val="00911493"/>
    <w:rsid w:val="009164F0"/>
    <w:rsid w:val="00922C57"/>
    <w:rsid w:val="00924A31"/>
    <w:rsid w:val="009268B2"/>
    <w:rsid w:val="00926A52"/>
    <w:rsid w:val="00927EF5"/>
    <w:rsid w:val="00933FAE"/>
    <w:rsid w:val="00934AB9"/>
    <w:rsid w:val="0093623E"/>
    <w:rsid w:val="009403C9"/>
    <w:rsid w:val="00940875"/>
    <w:rsid w:val="0094460C"/>
    <w:rsid w:val="00944ED9"/>
    <w:rsid w:val="009461BB"/>
    <w:rsid w:val="009471B6"/>
    <w:rsid w:val="00947F4C"/>
    <w:rsid w:val="00950C53"/>
    <w:rsid w:val="009514BB"/>
    <w:rsid w:val="00951CC1"/>
    <w:rsid w:val="00952002"/>
    <w:rsid w:val="00953C50"/>
    <w:rsid w:val="009602BB"/>
    <w:rsid w:val="009625F6"/>
    <w:rsid w:val="00965722"/>
    <w:rsid w:val="009705FA"/>
    <w:rsid w:val="0097083C"/>
    <w:rsid w:val="00974D57"/>
    <w:rsid w:val="00977112"/>
    <w:rsid w:val="009814F7"/>
    <w:rsid w:val="00982935"/>
    <w:rsid w:val="009869CB"/>
    <w:rsid w:val="00986DE4"/>
    <w:rsid w:val="009874E4"/>
    <w:rsid w:val="009918E8"/>
    <w:rsid w:val="009937C8"/>
    <w:rsid w:val="00995F09"/>
    <w:rsid w:val="009A093A"/>
    <w:rsid w:val="009A1720"/>
    <w:rsid w:val="009A1AF3"/>
    <w:rsid w:val="009A24AC"/>
    <w:rsid w:val="009A2A7B"/>
    <w:rsid w:val="009A2C28"/>
    <w:rsid w:val="009A6791"/>
    <w:rsid w:val="009A6822"/>
    <w:rsid w:val="009B364E"/>
    <w:rsid w:val="009B383C"/>
    <w:rsid w:val="009B6E96"/>
    <w:rsid w:val="009C3344"/>
    <w:rsid w:val="009C447C"/>
    <w:rsid w:val="009C5B0E"/>
    <w:rsid w:val="009D11B9"/>
    <w:rsid w:val="009D2E73"/>
    <w:rsid w:val="009D40D1"/>
    <w:rsid w:val="009E0266"/>
    <w:rsid w:val="009E482C"/>
    <w:rsid w:val="009E4AAE"/>
    <w:rsid w:val="009E695F"/>
    <w:rsid w:val="009F0B76"/>
    <w:rsid w:val="009F1DEC"/>
    <w:rsid w:val="009F36D7"/>
    <w:rsid w:val="009F4674"/>
    <w:rsid w:val="009F63FA"/>
    <w:rsid w:val="009F6969"/>
    <w:rsid w:val="009F725B"/>
    <w:rsid w:val="009F7CCA"/>
    <w:rsid w:val="00A05736"/>
    <w:rsid w:val="00A062A6"/>
    <w:rsid w:val="00A11BC0"/>
    <w:rsid w:val="00A15FFC"/>
    <w:rsid w:val="00A160B5"/>
    <w:rsid w:val="00A16F5E"/>
    <w:rsid w:val="00A17C9E"/>
    <w:rsid w:val="00A20089"/>
    <w:rsid w:val="00A202CF"/>
    <w:rsid w:val="00A20814"/>
    <w:rsid w:val="00A25703"/>
    <w:rsid w:val="00A25AAC"/>
    <w:rsid w:val="00A26C6F"/>
    <w:rsid w:val="00A32FAC"/>
    <w:rsid w:val="00A334CB"/>
    <w:rsid w:val="00A3456B"/>
    <w:rsid w:val="00A359FF"/>
    <w:rsid w:val="00A35CE0"/>
    <w:rsid w:val="00A36082"/>
    <w:rsid w:val="00A36286"/>
    <w:rsid w:val="00A37442"/>
    <w:rsid w:val="00A41BEC"/>
    <w:rsid w:val="00A41EDF"/>
    <w:rsid w:val="00A442B2"/>
    <w:rsid w:val="00A45A0B"/>
    <w:rsid w:val="00A46A0F"/>
    <w:rsid w:val="00A46D83"/>
    <w:rsid w:val="00A47903"/>
    <w:rsid w:val="00A521E2"/>
    <w:rsid w:val="00A5297D"/>
    <w:rsid w:val="00A53415"/>
    <w:rsid w:val="00A53EE0"/>
    <w:rsid w:val="00A55F59"/>
    <w:rsid w:val="00A57148"/>
    <w:rsid w:val="00A57352"/>
    <w:rsid w:val="00A573EA"/>
    <w:rsid w:val="00A64680"/>
    <w:rsid w:val="00A70DDB"/>
    <w:rsid w:val="00A71116"/>
    <w:rsid w:val="00A74492"/>
    <w:rsid w:val="00A76F5B"/>
    <w:rsid w:val="00A811F3"/>
    <w:rsid w:val="00A8412E"/>
    <w:rsid w:val="00A84DFC"/>
    <w:rsid w:val="00A90184"/>
    <w:rsid w:val="00A9089D"/>
    <w:rsid w:val="00A93C16"/>
    <w:rsid w:val="00AB0744"/>
    <w:rsid w:val="00AB1E80"/>
    <w:rsid w:val="00AB30DC"/>
    <w:rsid w:val="00AB345B"/>
    <w:rsid w:val="00AB5003"/>
    <w:rsid w:val="00AB5D02"/>
    <w:rsid w:val="00AB7FD5"/>
    <w:rsid w:val="00AC314D"/>
    <w:rsid w:val="00AC6E2E"/>
    <w:rsid w:val="00AC7062"/>
    <w:rsid w:val="00AC7D4C"/>
    <w:rsid w:val="00AD3095"/>
    <w:rsid w:val="00AD68F5"/>
    <w:rsid w:val="00AE00C0"/>
    <w:rsid w:val="00AE0987"/>
    <w:rsid w:val="00AE102E"/>
    <w:rsid w:val="00AE2678"/>
    <w:rsid w:val="00AE27C1"/>
    <w:rsid w:val="00AE3E43"/>
    <w:rsid w:val="00AE4715"/>
    <w:rsid w:val="00AE5B22"/>
    <w:rsid w:val="00AE5C7C"/>
    <w:rsid w:val="00AF0878"/>
    <w:rsid w:val="00AF088E"/>
    <w:rsid w:val="00AF5EF3"/>
    <w:rsid w:val="00AF6E44"/>
    <w:rsid w:val="00B00B4C"/>
    <w:rsid w:val="00B04A01"/>
    <w:rsid w:val="00B101D7"/>
    <w:rsid w:val="00B12936"/>
    <w:rsid w:val="00B131B0"/>
    <w:rsid w:val="00B13943"/>
    <w:rsid w:val="00B2112B"/>
    <w:rsid w:val="00B24279"/>
    <w:rsid w:val="00B25C01"/>
    <w:rsid w:val="00B25F23"/>
    <w:rsid w:val="00B31737"/>
    <w:rsid w:val="00B31BDE"/>
    <w:rsid w:val="00B34BEF"/>
    <w:rsid w:val="00B36031"/>
    <w:rsid w:val="00B43746"/>
    <w:rsid w:val="00B4374E"/>
    <w:rsid w:val="00B442A7"/>
    <w:rsid w:val="00B444D2"/>
    <w:rsid w:val="00B449F7"/>
    <w:rsid w:val="00B5173F"/>
    <w:rsid w:val="00B54485"/>
    <w:rsid w:val="00B54E8D"/>
    <w:rsid w:val="00B5596D"/>
    <w:rsid w:val="00B6040A"/>
    <w:rsid w:val="00B61BC3"/>
    <w:rsid w:val="00B62703"/>
    <w:rsid w:val="00B6387D"/>
    <w:rsid w:val="00B67C45"/>
    <w:rsid w:val="00B71CBB"/>
    <w:rsid w:val="00B72FF5"/>
    <w:rsid w:val="00B77F67"/>
    <w:rsid w:val="00B826E5"/>
    <w:rsid w:val="00B8342C"/>
    <w:rsid w:val="00B835C1"/>
    <w:rsid w:val="00B92199"/>
    <w:rsid w:val="00B92B76"/>
    <w:rsid w:val="00B93776"/>
    <w:rsid w:val="00B963F9"/>
    <w:rsid w:val="00B9744F"/>
    <w:rsid w:val="00B97840"/>
    <w:rsid w:val="00BA00F0"/>
    <w:rsid w:val="00BA0DE0"/>
    <w:rsid w:val="00BA16BB"/>
    <w:rsid w:val="00BA288C"/>
    <w:rsid w:val="00BA4F7F"/>
    <w:rsid w:val="00BA57A5"/>
    <w:rsid w:val="00BB044F"/>
    <w:rsid w:val="00BB33FE"/>
    <w:rsid w:val="00BB56BF"/>
    <w:rsid w:val="00BB5AEA"/>
    <w:rsid w:val="00BB67DF"/>
    <w:rsid w:val="00BB745F"/>
    <w:rsid w:val="00BC0050"/>
    <w:rsid w:val="00BC1D89"/>
    <w:rsid w:val="00BC21E9"/>
    <w:rsid w:val="00BC2500"/>
    <w:rsid w:val="00BC434A"/>
    <w:rsid w:val="00BC530E"/>
    <w:rsid w:val="00BD07DF"/>
    <w:rsid w:val="00BD1611"/>
    <w:rsid w:val="00BD210E"/>
    <w:rsid w:val="00BD3AB0"/>
    <w:rsid w:val="00BD53CD"/>
    <w:rsid w:val="00BE0575"/>
    <w:rsid w:val="00BE0C2A"/>
    <w:rsid w:val="00BE0F1D"/>
    <w:rsid w:val="00BE1472"/>
    <w:rsid w:val="00BE6222"/>
    <w:rsid w:val="00BE68F7"/>
    <w:rsid w:val="00BF05E5"/>
    <w:rsid w:val="00BF1450"/>
    <w:rsid w:val="00BF1FB6"/>
    <w:rsid w:val="00BF2088"/>
    <w:rsid w:val="00C02CDF"/>
    <w:rsid w:val="00C03027"/>
    <w:rsid w:val="00C041D9"/>
    <w:rsid w:val="00C0494E"/>
    <w:rsid w:val="00C04A12"/>
    <w:rsid w:val="00C04C18"/>
    <w:rsid w:val="00C0680F"/>
    <w:rsid w:val="00C11D8C"/>
    <w:rsid w:val="00C21A21"/>
    <w:rsid w:val="00C2265A"/>
    <w:rsid w:val="00C279FB"/>
    <w:rsid w:val="00C27CBE"/>
    <w:rsid w:val="00C34218"/>
    <w:rsid w:val="00C36A04"/>
    <w:rsid w:val="00C379DE"/>
    <w:rsid w:val="00C402BC"/>
    <w:rsid w:val="00C4050F"/>
    <w:rsid w:val="00C416D4"/>
    <w:rsid w:val="00C4626D"/>
    <w:rsid w:val="00C4646A"/>
    <w:rsid w:val="00C51552"/>
    <w:rsid w:val="00C542A6"/>
    <w:rsid w:val="00C55738"/>
    <w:rsid w:val="00C55808"/>
    <w:rsid w:val="00C57C16"/>
    <w:rsid w:val="00C61062"/>
    <w:rsid w:val="00C63A17"/>
    <w:rsid w:val="00C645A8"/>
    <w:rsid w:val="00C651A2"/>
    <w:rsid w:val="00C65F7D"/>
    <w:rsid w:val="00C670F0"/>
    <w:rsid w:val="00C7321C"/>
    <w:rsid w:val="00C73A00"/>
    <w:rsid w:val="00C73AFB"/>
    <w:rsid w:val="00C744CD"/>
    <w:rsid w:val="00C74B6B"/>
    <w:rsid w:val="00C75A85"/>
    <w:rsid w:val="00C761DA"/>
    <w:rsid w:val="00C7676F"/>
    <w:rsid w:val="00C80F51"/>
    <w:rsid w:val="00C82392"/>
    <w:rsid w:val="00C82400"/>
    <w:rsid w:val="00C876DE"/>
    <w:rsid w:val="00C87878"/>
    <w:rsid w:val="00C926BF"/>
    <w:rsid w:val="00C93817"/>
    <w:rsid w:val="00C93CE1"/>
    <w:rsid w:val="00C9493F"/>
    <w:rsid w:val="00C94987"/>
    <w:rsid w:val="00C94FBA"/>
    <w:rsid w:val="00CA113C"/>
    <w:rsid w:val="00CA113D"/>
    <w:rsid w:val="00CA1CC0"/>
    <w:rsid w:val="00CA3172"/>
    <w:rsid w:val="00CA36D4"/>
    <w:rsid w:val="00CA4756"/>
    <w:rsid w:val="00CA6B50"/>
    <w:rsid w:val="00CB12DA"/>
    <w:rsid w:val="00CB6984"/>
    <w:rsid w:val="00CC09AD"/>
    <w:rsid w:val="00CC5D3A"/>
    <w:rsid w:val="00CC7E2E"/>
    <w:rsid w:val="00CD17E8"/>
    <w:rsid w:val="00CD25E3"/>
    <w:rsid w:val="00CD2F41"/>
    <w:rsid w:val="00CD4813"/>
    <w:rsid w:val="00CD573A"/>
    <w:rsid w:val="00CD7139"/>
    <w:rsid w:val="00CE0948"/>
    <w:rsid w:val="00CE0A08"/>
    <w:rsid w:val="00CE0EDB"/>
    <w:rsid w:val="00CE1B16"/>
    <w:rsid w:val="00CE2DE6"/>
    <w:rsid w:val="00CE4EAD"/>
    <w:rsid w:val="00CE79BF"/>
    <w:rsid w:val="00CF0165"/>
    <w:rsid w:val="00CF2EDD"/>
    <w:rsid w:val="00CF7A35"/>
    <w:rsid w:val="00D041BA"/>
    <w:rsid w:val="00D05391"/>
    <w:rsid w:val="00D05639"/>
    <w:rsid w:val="00D136A8"/>
    <w:rsid w:val="00D14011"/>
    <w:rsid w:val="00D158FE"/>
    <w:rsid w:val="00D15CB0"/>
    <w:rsid w:val="00D16498"/>
    <w:rsid w:val="00D17160"/>
    <w:rsid w:val="00D20499"/>
    <w:rsid w:val="00D207E3"/>
    <w:rsid w:val="00D31BFA"/>
    <w:rsid w:val="00D34809"/>
    <w:rsid w:val="00D34B52"/>
    <w:rsid w:val="00D3577C"/>
    <w:rsid w:val="00D3638B"/>
    <w:rsid w:val="00D36724"/>
    <w:rsid w:val="00D405A1"/>
    <w:rsid w:val="00D437F8"/>
    <w:rsid w:val="00D43A77"/>
    <w:rsid w:val="00D448B7"/>
    <w:rsid w:val="00D465E1"/>
    <w:rsid w:val="00D50534"/>
    <w:rsid w:val="00D50ADA"/>
    <w:rsid w:val="00D54020"/>
    <w:rsid w:val="00D569E2"/>
    <w:rsid w:val="00D57B24"/>
    <w:rsid w:val="00D64E8D"/>
    <w:rsid w:val="00D6512D"/>
    <w:rsid w:val="00D65AF6"/>
    <w:rsid w:val="00D65BCA"/>
    <w:rsid w:val="00D66C2E"/>
    <w:rsid w:val="00D70342"/>
    <w:rsid w:val="00D715AA"/>
    <w:rsid w:val="00D75851"/>
    <w:rsid w:val="00D76841"/>
    <w:rsid w:val="00D77D03"/>
    <w:rsid w:val="00D812B6"/>
    <w:rsid w:val="00D820CF"/>
    <w:rsid w:val="00D82405"/>
    <w:rsid w:val="00D8251F"/>
    <w:rsid w:val="00D82EC2"/>
    <w:rsid w:val="00D82F95"/>
    <w:rsid w:val="00D850C9"/>
    <w:rsid w:val="00D90B6D"/>
    <w:rsid w:val="00D946C5"/>
    <w:rsid w:val="00D97B1C"/>
    <w:rsid w:val="00DA1692"/>
    <w:rsid w:val="00DA3832"/>
    <w:rsid w:val="00DA5455"/>
    <w:rsid w:val="00DB2CC5"/>
    <w:rsid w:val="00DB5DA1"/>
    <w:rsid w:val="00DB5E8D"/>
    <w:rsid w:val="00DB6FDC"/>
    <w:rsid w:val="00DC2783"/>
    <w:rsid w:val="00DC344C"/>
    <w:rsid w:val="00DC3FC8"/>
    <w:rsid w:val="00DC4217"/>
    <w:rsid w:val="00DC5555"/>
    <w:rsid w:val="00DD42A0"/>
    <w:rsid w:val="00DD71F8"/>
    <w:rsid w:val="00DE000D"/>
    <w:rsid w:val="00DE09CD"/>
    <w:rsid w:val="00DE4482"/>
    <w:rsid w:val="00DF0F45"/>
    <w:rsid w:val="00DF2A48"/>
    <w:rsid w:val="00DF4530"/>
    <w:rsid w:val="00DF5CFE"/>
    <w:rsid w:val="00DF5D38"/>
    <w:rsid w:val="00E0077A"/>
    <w:rsid w:val="00E013EF"/>
    <w:rsid w:val="00E057F3"/>
    <w:rsid w:val="00E07C33"/>
    <w:rsid w:val="00E07F55"/>
    <w:rsid w:val="00E106D2"/>
    <w:rsid w:val="00E14D37"/>
    <w:rsid w:val="00E152DE"/>
    <w:rsid w:val="00E2039C"/>
    <w:rsid w:val="00E361CB"/>
    <w:rsid w:val="00E4011D"/>
    <w:rsid w:val="00E40B22"/>
    <w:rsid w:val="00E41287"/>
    <w:rsid w:val="00E41313"/>
    <w:rsid w:val="00E43246"/>
    <w:rsid w:val="00E43A08"/>
    <w:rsid w:val="00E45332"/>
    <w:rsid w:val="00E4753C"/>
    <w:rsid w:val="00E50C40"/>
    <w:rsid w:val="00E53743"/>
    <w:rsid w:val="00E54B49"/>
    <w:rsid w:val="00E54E48"/>
    <w:rsid w:val="00E55253"/>
    <w:rsid w:val="00E56CC6"/>
    <w:rsid w:val="00E601E7"/>
    <w:rsid w:val="00E605F0"/>
    <w:rsid w:val="00E61720"/>
    <w:rsid w:val="00E620BE"/>
    <w:rsid w:val="00E63A0A"/>
    <w:rsid w:val="00E7193C"/>
    <w:rsid w:val="00E724F8"/>
    <w:rsid w:val="00E74FD3"/>
    <w:rsid w:val="00E7736A"/>
    <w:rsid w:val="00E813CD"/>
    <w:rsid w:val="00E8283E"/>
    <w:rsid w:val="00E854C2"/>
    <w:rsid w:val="00E86598"/>
    <w:rsid w:val="00E86DF8"/>
    <w:rsid w:val="00E92AB9"/>
    <w:rsid w:val="00E954DF"/>
    <w:rsid w:val="00E972EA"/>
    <w:rsid w:val="00EA0EAF"/>
    <w:rsid w:val="00EA0EF4"/>
    <w:rsid w:val="00EA0F47"/>
    <w:rsid w:val="00EA1E80"/>
    <w:rsid w:val="00EA27AF"/>
    <w:rsid w:val="00EA3053"/>
    <w:rsid w:val="00EA38B9"/>
    <w:rsid w:val="00EA4E34"/>
    <w:rsid w:val="00EA689E"/>
    <w:rsid w:val="00EA7753"/>
    <w:rsid w:val="00EB1105"/>
    <w:rsid w:val="00EB277B"/>
    <w:rsid w:val="00EB71F9"/>
    <w:rsid w:val="00EB72F8"/>
    <w:rsid w:val="00EB789E"/>
    <w:rsid w:val="00EC3137"/>
    <w:rsid w:val="00EC53C9"/>
    <w:rsid w:val="00EC5517"/>
    <w:rsid w:val="00EC584C"/>
    <w:rsid w:val="00EC5ACB"/>
    <w:rsid w:val="00EC6668"/>
    <w:rsid w:val="00EC716D"/>
    <w:rsid w:val="00ED2015"/>
    <w:rsid w:val="00ED2F0F"/>
    <w:rsid w:val="00ED5BAA"/>
    <w:rsid w:val="00EE3543"/>
    <w:rsid w:val="00EF1E86"/>
    <w:rsid w:val="00EF3A33"/>
    <w:rsid w:val="00EF4BCA"/>
    <w:rsid w:val="00EF7D42"/>
    <w:rsid w:val="00F025F7"/>
    <w:rsid w:val="00F0389D"/>
    <w:rsid w:val="00F043FF"/>
    <w:rsid w:val="00F04994"/>
    <w:rsid w:val="00F04EFC"/>
    <w:rsid w:val="00F05A3F"/>
    <w:rsid w:val="00F144D3"/>
    <w:rsid w:val="00F16577"/>
    <w:rsid w:val="00F216F3"/>
    <w:rsid w:val="00F24B5A"/>
    <w:rsid w:val="00F30A38"/>
    <w:rsid w:val="00F3269F"/>
    <w:rsid w:val="00F36299"/>
    <w:rsid w:val="00F36E1D"/>
    <w:rsid w:val="00F36FC8"/>
    <w:rsid w:val="00F403C9"/>
    <w:rsid w:val="00F404CF"/>
    <w:rsid w:val="00F40F01"/>
    <w:rsid w:val="00F436B1"/>
    <w:rsid w:val="00F47C34"/>
    <w:rsid w:val="00F52874"/>
    <w:rsid w:val="00F544E0"/>
    <w:rsid w:val="00F6014B"/>
    <w:rsid w:val="00F62186"/>
    <w:rsid w:val="00F62A0C"/>
    <w:rsid w:val="00F6349C"/>
    <w:rsid w:val="00F63ABB"/>
    <w:rsid w:val="00F64209"/>
    <w:rsid w:val="00F649EE"/>
    <w:rsid w:val="00F71CA2"/>
    <w:rsid w:val="00F72AB3"/>
    <w:rsid w:val="00F73C0C"/>
    <w:rsid w:val="00F75DB4"/>
    <w:rsid w:val="00F805A1"/>
    <w:rsid w:val="00F83D8B"/>
    <w:rsid w:val="00F83F40"/>
    <w:rsid w:val="00F83FB1"/>
    <w:rsid w:val="00F8414F"/>
    <w:rsid w:val="00F87C69"/>
    <w:rsid w:val="00F9052D"/>
    <w:rsid w:val="00F94597"/>
    <w:rsid w:val="00F94AC5"/>
    <w:rsid w:val="00F95548"/>
    <w:rsid w:val="00F95682"/>
    <w:rsid w:val="00F9585F"/>
    <w:rsid w:val="00F97621"/>
    <w:rsid w:val="00FA08B9"/>
    <w:rsid w:val="00FA1626"/>
    <w:rsid w:val="00FB4A0D"/>
    <w:rsid w:val="00FB7C4F"/>
    <w:rsid w:val="00FC0D66"/>
    <w:rsid w:val="00FC1596"/>
    <w:rsid w:val="00FD0BC6"/>
    <w:rsid w:val="00FD1510"/>
    <w:rsid w:val="00FE2E96"/>
    <w:rsid w:val="00FE3E3D"/>
    <w:rsid w:val="00FF34F9"/>
    <w:rsid w:val="00FF68EA"/>
    <w:rsid w:val="00FF76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9D267"/>
  <w15:chartTrackingRefBased/>
  <w15:docId w15:val="{63BC9E0E-1A63-4FAE-B64E-2EA15A6F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customStyle="1" w:styleId="Podtitul">
    <w:name w:val="Podtitul"/>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3117BB"/>
    <w:pPr>
      <w:numPr>
        <w:ilvl w:val="1"/>
        <w:numId w:val="17"/>
      </w:numPr>
      <w:spacing w:after="250"/>
      <w:jc w:val="both"/>
    </w:pPr>
  </w:style>
  <w:style w:type="paragraph" w:customStyle="1" w:styleId="ListLetter-ContractCzechRadio">
    <w:name w:val="List Letter - Contract (Czech Radio)"/>
    <w:basedOn w:val="Normln"/>
    <w:uiPriority w:val="15"/>
    <w:qFormat/>
    <w:rsid w:val="001A3BA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rPr>
      <w:rFonts w:ascii="Arial" w:hAnsi="Arial"/>
      <w:szCs w:val="22"/>
      <w:lang w:eastAsia="en-US"/>
    </w:rPr>
  </w:style>
  <w:style w:type="character" w:customStyle="1" w:styleId="ListNumber-ContractCzechRadioChar">
    <w:name w:val="List Number - Contract (Czech Radio) Char"/>
    <w:link w:val="ListNumber-ContractCzechRadio"/>
    <w:uiPriority w:val="13"/>
    <w:locked/>
    <w:rsid w:val="00102AB2"/>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369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ace@rozhl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2441243258ED4AAD4BA7657F1088B2" ma:contentTypeVersion="" ma:contentTypeDescription="Vytvoří nový dokument" ma:contentTypeScope="" ma:versionID="2207dce25fec537bb09a14d0bc5bcda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D666EC7-A154-481C-A83F-AB4E372F4728}">
  <ds:schemaRefs>
    <ds:schemaRef ds:uri="http://schemas.microsoft.com/sharepoint/v3/contenttype/forms"/>
  </ds:schemaRefs>
</ds:datastoreItem>
</file>

<file path=customXml/itemProps2.xml><?xml version="1.0" encoding="utf-8"?>
<ds:datastoreItem xmlns:ds="http://schemas.openxmlformats.org/officeDocument/2006/customXml" ds:itemID="{180D99CB-0AA7-41D8-92DB-DACD171D6AFA}">
  <ds:schemaRefs>
    <ds:schemaRef ds:uri="http://schemas.microsoft.com/office/2006/metadata/longProperties"/>
  </ds:schemaRefs>
</ds:datastoreItem>
</file>

<file path=customXml/itemProps3.xml><?xml version="1.0" encoding="utf-8"?>
<ds:datastoreItem xmlns:ds="http://schemas.openxmlformats.org/officeDocument/2006/customXml" ds:itemID="{ABEB809D-8B15-4BCC-918D-76E6AD50EC3A}">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E4B3FF0D-9366-4EBD-9486-078C476EA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BE8A65-CC29-4E0E-B1CD-A908EBC35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23</Pages>
  <Words>8772</Words>
  <Characters>51761</Characters>
  <Application>Microsoft Office Word</Application>
  <DocSecurity>0</DocSecurity>
  <Lines>431</Lines>
  <Paragraphs>120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60413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43</cp:revision>
  <cp:lastPrinted>2017-01-02T12:14:00Z</cp:lastPrinted>
  <dcterms:created xsi:type="dcterms:W3CDTF">2024-12-17T11:58:00Z</dcterms:created>
  <dcterms:modified xsi:type="dcterms:W3CDTF">2025-09-18T09:52:00Z</dcterms:modified>
</cp:coreProperties>
</file>